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748FFE">
    <v:background id="_x0000_s1025" o:bwmode="white" fillcolor="#748ffe">
      <v:fill r:id="rId3" type="tile"/>
    </v:background>
  </w:background>
  <w:body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5245"/>
        <w:gridCol w:w="3969"/>
      </w:tblGrid>
      <w:tr w:rsidR="00AB78CD" w:rsidRPr="00687837" w14:paraId="66B0A48F" w14:textId="77777777" w:rsidTr="00AB78CD">
        <w:trPr>
          <w:divId w:val="1024864879"/>
        </w:trPr>
        <w:tc>
          <w:tcPr>
            <w:tcW w:w="5245" w:type="dxa"/>
          </w:tcPr>
          <w:p w14:paraId="2C7CC9D1" w14:textId="77777777" w:rsidR="00AB78CD" w:rsidRPr="002D2E60" w:rsidRDefault="00AB78CD" w:rsidP="00F0575D">
            <w:pPr>
              <w:pStyle w:val="a8"/>
            </w:pPr>
            <w:r>
              <w:t>Принято</w:t>
            </w:r>
          </w:p>
          <w:p w14:paraId="4A572DC4" w14:textId="77777777" w:rsidR="00AB78CD" w:rsidRPr="002D2E60" w:rsidRDefault="00AB78CD" w:rsidP="00F0575D">
            <w:pPr>
              <w:pStyle w:val="a8"/>
            </w:pPr>
            <w:r w:rsidRPr="002D2E60">
              <w:t xml:space="preserve">на заседании педагогического                                            </w:t>
            </w:r>
          </w:p>
          <w:p w14:paraId="0D83A60D" w14:textId="77777777" w:rsidR="00AB78CD" w:rsidRPr="002D2E60" w:rsidRDefault="00AB78CD" w:rsidP="00F0575D">
            <w:pPr>
              <w:pStyle w:val="a8"/>
            </w:pPr>
            <w:r w:rsidRPr="002D2E60">
              <w:t>совета</w:t>
            </w:r>
            <w:r w:rsidRPr="003E4D7C">
              <w:t xml:space="preserve">                                                                                              </w:t>
            </w:r>
          </w:p>
          <w:p w14:paraId="0E85FF24" w14:textId="77777777" w:rsidR="00AB78CD" w:rsidRPr="003E4D7C" w:rsidRDefault="00AB78CD" w:rsidP="00F0575D">
            <w:pPr>
              <w:pStyle w:val="11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августа</w:t>
            </w:r>
            <w:r w:rsidRPr="003E4D7C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24 </w:t>
            </w:r>
            <w:r w:rsidRPr="003E4D7C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Pr="003E4D7C">
              <w:rPr>
                <w:rFonts w:ascii="Times New Roman" w:hAnsi="Times New Roman"/>
                <w:bCs/>
                <w:sz w:val="24"/>
                <w:szCs w:val="24"/>
              </w:rPr>
              <w:t>протокол №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4599C751" w14:textId="77777777" w:rsidR="00AB78CD" w:rsidRPr="00792F56" w:rsidRDefault="00AB78CD" w:rsidP="00F0575D">
            <w:r w:rsidRPr="00792F56">
              <w:t>Утверждаю</w:t>
            </w:r>
          </w:p>
          <w:p w14:paraId="378053F4" w14:textId="77777777" w:rsidR="00AB78CD" w:rsidRPr="00792F56" w:rsidRDefault="00AB78CD" w:rsidP="00F0575D">
            <w:r w:rsidRPr="00792F56">
              <w:t>Директор МБОУ СОШ №20</w:t>
            </w:r>
          </w:p>
          <w:p w14:paraId="51219633" w14:textId="77777777" w:rsidR="00AB78CD" w:rsidRPr="00792F56" w:rsidRDefault="00AB78CD" w:rsidP="00F0575D">
            <w:r w:rsidRPr="00792F56">
              <w:t xml:space="preserve">___________ </w:t>
            </w:r>
            <w:proofErr w:type="spellStart"/>
            <w:r w:rsidRPr="00792F56">
              <w:t>М.А.Перевертайлов</w:t>
            </w:r>
            <w:proofErr w:type="spellEnd"/>
          </w:p>
          <w:p w14:paraId="108C0536" w14:textId="77777777" w:rsidR="00AB78CD" w:rsidRPr="00687837" w:rsidRDefault="00AB78CD" w:rsidP="00F0575D">
            <w:pPr>
              <w:pStyle w:val="11"/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21A5E7C7" w14:textId="77777777" w:rsidR="00000000" w:rsidRDefault="004105C7">
      <w:pPr>
        <w:pStyle w:val="2"/>
        <w:jc w:val="center"/>
        <w:divId w:val="1024864879"/>
        <w:rPr>
          <w:rFonts w:eastAsia="Times New Roman"/>
          <w:color w:val="1E2120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pict w14:anchorId="14F9C362"/>
      </w:r>
      <w:r>
        <w:rPr>
          <w:rFonts w:eastAsia="Times New Roman"/>
          <w:color w:val="1E2120"/>
        </w:rPr>
        <w:t>Положение</w:t>
      </w:r>
      <w:r>
        <w:rPr>
          <w:rFonts w:eastAsia="Times New Roman"/>
          <w:color w:val="1E2120"/>
        </w:rPr>
        <w:br/>
        <w:t>об организации питания обучающихся</w:t>
      </w:r>
    </w:p>
    <w:p w14:paraId="74B9915C" w14:textId="77777777" w:rsidR="00000000" w:rsidRDefault="004105C7">
      <w:pPr>
        <w:pStyle w:val="3"/>
        <w:divId w:val="1024864879"/>
        <w:rPr>
          <w:rFonts w:eastAsia="Times New Roman"/>
          <w:color w:val="1E2120"/>
        </w:rPr>
      </w:pPr>
      <w:r>
        <w:rPr>
          <w:rFonts w:eastAsia="Times New Roman"/>
          <w:color w:val="1E2120"/>
        </w:rPr>
        <w:t>1. Общие положения</w:t>
      </w:r>
    </w:p>
    <w:p w14:paraId="0E0A6EFC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color w:val="1E2120"/>
          <w:sz w:val="21"/>
          <w:szCs w:val="21"/>
        </w:rPr>
        <w:t xml:space="preserve">1.1. Настоящее </w:t>
      </w:r>
      <w:r>
        <w:rPr>
          <w:rStyle w:val="a6"/>
          <w:rFonts w:ascii="Arial" w:hAnsi="Arial" w:cs="Arial"/>
          <w:color w:val="1E2120"/>
          <w:sz w:val="21"/>
          <w:szCs w:val="21"/>
        </w:rPr>
        <w:t>Положение об организации питания</w:t>
      </w:r>
      <w:r>
        <w:rPr>
          <w:rStyle w:val="a6"/>
          <w:rFonts w:ascii="Arial" w:hAnsi="Arial" w:cs="Arial"/>
          <w:color w:val="1E2120"/>
          <w:sz w:val="21"/>
          <w:szCs w:val="21"/>
        </w:rPr>
        <w:t xml:space="preserve"> обучающихся в школе</w:t>
      </w:r>
      <w:r>
        <w:rPr>
          <w:rFonts w:ascii="Arial" w:hAnsi="Arial" w:cs="Arial"/>
          <w:color w:val="1E2120"/>
          <w:sz w:val="21"/>
          <w:szCs w:val="21"/>
        </w:rPr>
        <w:t xml:space="preserve"> разработано в соответствии с Федеральным Законом № 273-ФЗ от 29.12.2012г «Об образовании в Российской Федерации» с изменениями от 8 августа 2024 года, Приказом Минздравсоцразвития России № 213н и Минобрнауки России № 178 от 11.03.2012г</w:t>
      </w:r>
      <w:r>
        <w:rPr>
          <w:rFonts w:ascii="Arial" w:hAnsi="Arial" w:cs="Arial"/>
          <w:color w:val="1E2120"/>
          <w:sz w:val="21"/>
          <w:szCs w:val="21"/>
        </w:rPr>
        <w:t xml:space="preserve"> «Об утверждении методических рекомендаций по организации питания обучающихся и воспитанников образовательных учреждений», Федеральным законом № 29-ФЗ от 02.01.2000г «О качестве и безопасности пищевых продуктов» (в редакции от 1 января 2022 года), Санитарн</w:t>
      </w:r>
      <w:r>
        <w:rPr>
          <w:rFonts w:ascii="Arial" w:hAnsi="Arial" w:cs="Arial"/>
          <w:color w:val="1E2120"/>
          <w:sz w:val="21"/>
          <w:szCs w:val="21"/>
        </w:rPr>
        <w:t>о-эпидемиологическими правилами и нормами СанПиН 2.3/2.4.3590-20 «Санитарно-эпидемиологические требования к организации общественного питания населения», СП 2.4.3648-20 «Санитарно-эпидемиологические требования к организациям воспитания и обучения, отдыха и</w:t>
      </w:r>
      <w:r>
        <w:rPr>
          <w:rFonts w:ascii="Arial" w:hAnsi="Arial" w:cs="Arial"/>
          <w:color w:val="1E2120"/>
          <w:sz w:val="21"/>
          <w:szCs w:val="21"/>
        </w:rPr>
        <w:t xml:space="preserve"> оздоровления детей и молодежи», Уставом общеобразовательной организации.</w:t>
      </w:r>
      <w:r>
        <w:rPr>
          <w:rFonts w:ascii="Arial" w:hAnsi="Arial" w:cs="Arial"/>
          <w:color w:val="1E2120"/>
          <w:sz w:val="21"/>
          <w:szCs w:val="21"/>
        </w:rPr>
        <w:br/>
        <w:t xml:space="preserve">1.2. Данное </w:t>
      </w:r>
      <w:r>
        <w:rPr>
          <w:rStyle w:val="a5"/>
          <w:rFonts w:ascii="Arial" w:hAnsi="Arial" w:cs="Arial"/>
          <w:color w:val="1E2120"/>
          <w:sz w:val="21"/>
          <w:szCs w:val="21"/>
        </w:rPr>
        <w:t>Положение об организации питания обучающихся</w:t>
      </w:r>
      <w:r>
        <w:rPr>
          <w:rFonts w:ascii="Arial" w:hAnsi="Arial" w:cs="Arial"/>
          <w:color w:val="1E2120"/>
          <w:sz w:val="21"/>
          <w:szCs w:val="21"/>
        </w:rPr>
        <w:t xml:space="preserve"> разработано с целью создания оптимальных условий для организации полноценного, здорового питания обучающихся в школе, укрепле</w:t>
      </w:r>
      <w:r>
        <w:rPr>
          <w:rFonts w:ascii="Arial" w:hAnsi="Arial" w:cs="Arial"/>
          <w:color w:val="1E2120"/>
          <w:sz w:val="21"/>
          <w:szCs w:val="21"/>
        </w:rPr>
        <w:t>ния здоровья детей, недопущения возникновения групповых инфекционных и неинфекционных заболеваний, отравлений в общеобразовательной организации.</w:t>
      </w:r>
      <w:r>
        <w:rPr>
          <w:rFonts w:ascii="Arial" w:hAnsi="Arial" w:cs="Arial"/>
          <w:color w:val="1E2120"/>
          <w:sz w:val="21"/>
          <w:szCs w:val="21"/>
        </w:rPr>
        <w:br/>
        <w:t xml:space="preserve">1.3. Настоящий локальный акт определяет основные цели, задачи и требования к организации питания обучающихся в </w:t>
      </w:r>
      <w:r>
        <w:rPr>
          <w:rFonts w:ascii="Arial" w:hAnsi="Arial" w:cs="Arial"/>
          <w:color w:val="1E2120"/>
          <w:sz w:val="21"/>
          <w:szCs w:val="21"/>
        </w:rPr>
        <w:t>школе, условиям и срокам хранения продуктов питания, устанавливает возрастные нормы питания, а также порядок поставки продуктов. Положение устанавливает ответственность лиц, участвующих в организации питания, определяет учетно-отчетную документацию по пита</w:t>
      </w:r>
      <w:r>
        <w:rPr>
          <w:rFonts w:ascii="Arial" w:hAnsi="Arial" w:cs="Arial"/>
          <w:color w:val="1E2120"/>
          <w:sz w:val="21"/>
          <w:szCs w:val="21"/>
        </w:rPr>
        <w:t>нию.</w:t>
      </w:r>
      <w:r>
        <w:rPr>
          <w:rFonts w:ascii="Arial" w:hAnsi="Arial" w:cs="Arial"/>
          <w:color w:val="1E2120"/>
          <w:sz w:val="21"/>
          <w:szCs w:val="21"/>
        </w:rPr>
        <w:br/>
        <w:t>1.4. Организация питания в общеобразовательной организации осуществляется на договорной основе с «поставщиком» как за счёт средств бюджета, так и за счет средств родителей (законных представителей) обучающихся.</w:t>
      </w:r>
      <w:r>
        <w:rPr>
          <w:rFonts w:ascii="Arial" w:hAnsi="Arial" w:cs="Arial"/>
          <w:color w:val="1E2120"/>
          <w:sz w:val="21"/>
          <w:szCs w:val="21"/>
        </w:rPr>
        <w:br/>
        <w:t>1.5. Порядок поставки продуктов определя</w:t>
      </w:r>
      <w:r>
        <w:rPr>
          <w:rFonts w:ascii="Arial" w:hAnsi="Arial" w:cs="Arial"/>
          <w:color w:val="1E2120"/>
          <w:sz w:val="21"/>
          <w:szCs w:val="21"/>
        </w:rPr>
        <w:t>ется муниципальным контрактом и (или) договором.</w:t>
      </w:r>
      <w:r>
        <w:rPr>
          <w:rFonts w:ascii="Arial" w:hAnsi="Arial" w:cs="Arial"/>
          <w:color w:val="1E2120"/>
          <w:sz w:val="21"/>
          <w:szCs w:val="21"/>
        </w:rPr>
        <w:br/>
        <w:t>1.6. Закупка и поставка продуктов питания осуществляется в порядке, установленном Федеральным законом № 44-ФЗ от 05.04.2013г с изменениями от 14 февраля 2024 года «О контрактной системе в сфере закупок товар</w:t>
      </w:r>
      <w:r>
        <w:rPr>
          <w:rFonts w:ascii="Arial" w:hAnsi="Arial" w:cs="Arial"/>
          <w:color w:val="1E2120"/>
          <w:sz w:val="21"/>
          <w:szCs w:val="21"/>
        </w:rPr>
        <w:t xml:space="preserve">ов, работ, услуг для обеспечения государственных и муниципальных нужд» на договорной основе, как за счет средств бюджета, так и за счет </w:t>
      </w:r>
      <w:r>
        <w:rPr>
          <w:rFonts w:ascii="Arial" w:hAnsi="Arial" w:cs="Arial"/>
          <w:color w:val="1E2120"/>
          <w:sz w:val="21"/>
          <w:szCs w:val="21"/>
        </w:rPr>
        <w:lastRenderedPageBreak/>
        <w:t>средств платы родителей (законных представителей) за питание обучающихся в общеобразовательной организации.</w:t>
      </w:r>
      <w:r>
        <w:rPr>
          <w:rFonts w:ascii="Arial" w:hAnsi="Arial" w:cs="Arial"/>
          <w:color w:val="1E2120"/>
          <w:sz w:val="21"/>
          <w:szCs w:val="21"/>
        </w:rPr>
        <w:br/>
        <w:t>1.7. Организ</w:t>
      </w:r>
      <w:r>
        <w:rPr>
          <w:rFonts w:ascii="Arial" w:hAnsi="Arial" w:cs="Arial"/>
          <w:color w:val="1E2120"/>
          <w:sz w:val="21"/>
          <w:szCs w:val="21"/>
        </w:rPr>
        <w:t>ация питания в школе осуществляется штатными работниками общеобразовательной организации (работниками предприятия общественного питания).</w:t>
      </w:r>
      <w:r>
        <w:rPr>
          <w:rFonts w:ascii="Arial" w:hAnsi="Arial" w:cs="Arial"/>
          <w:color w:val="1E2120"/>
          <w:sz w:val="21"/>
          <w:szCs w:val="21"/>
        </w:rPr>
        <w:br/>
        <w:t>1.8. Действие настоящего Положения распространяется на всех обучающихся школы, родителей (законных представителей) обу</w:t>
      </w:r>
      <w:r>
        <w:rPr>
          <w:rFonts w:ascii="Arial" w:hAnsi="Arial" w:cs="Arial"/>
          <w:color w:val="1E2120"/>
          <w:sz w:val="21"/>
          <w:szCs w:val="21"/>
        </w:rPr>
        <w:t>чающихся, а также на работников организации, осуществляющей образовательную деятельность.</w:t>
      </w:r>
    </w:p>
    <w:p w14:paraId="41507710" w14:textId="77777777" w:rsidR="00000000" w:rsidRDefault="004105C7">
      <w:pPr>
        <w:pStyle w:val="3"/>
        <w:divId w:val="1024864879"/>
        <w:rPr>
          <w:rFonts w:eastAsia="Times New Roman"/>
          <w:color w:val="1E2120"/>
        </w:rPr>
      </w:pPr>
      <w:r>
        <w:rPr>
          <w:rFonts w:eastAsia="Times New Roman"/>
          <w:color w:val="1E2120"/>
        </w:rPr>
        <w:t>2. Основные цели и задачи организации питания</w:t>
      </w:r>
    </w:p>
    <w:p w14:paraId="46F47F86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color w:val="1E2120"/>
          <w:sz w:val="21"/>
          <w:szCs w:val="21"/>
        </w:rPr>
        <w:t>2.1. Основной целью организации питания в школе является создание оптимальных условий для укрепления здоровья и обеспечения безопасного и сбалансирова</w:t>
      </w:r>
      <w:r>
        <w:rPr>
          <w:rFonts w:ascii="Arial" w:hAnsi="Arial" w:cs="Arial"/>
          <w:color w:val="1E2120"/>
          <w:sz w:val="21"/>
          <w:szCs w:val="21"/>
        </w:rPr>
        <w:t>нного питания обучающихся, осуществления контроля необходимых условий для организации питания, а также соблюдения условий поставки и хранения продуктов в организации, осуществляющей образовательную деятельность.</w:t>
      </w:r>
      <w:r>
        <w:rPr>
          <w:rFonts w:ascii="Arial" w:hAnsi="Arial" w:cs="Arial"/>
          <w:color w:val="1E2120"/>
          <w:sz w:val="21"/>
          <w:szCs w:val="21"/>
        </w:rPr>
        <w:br/>
        <w:t xml:space="preserve">2.2. </w:t>
      </w:r>
      <w:ins w:id="0" w:author="Unknown">
        <w:r>
          <w:rPr>
            <w:rFonts w:ascii="Arial" w:hAnsi="Arial" w:cs="Arial"/>
            <w:color w:val="1E2120"/>
            <w:sz w:val="21"/>
            <w:szCs w:val="21"/>
            <w:u w:val="single"/>
          </w:rPr>
          <w:t>Основными задачами при организации пита</w:t>
        </w:r>
        <w:r>
          <w:rPr>
            <w:rFonts w:ascii="Arial" w:hAnsi="Arial" w:cs="Arial"/>
            <w:color w:val="1E2120"/>
            <w:sz w:val="21"/>
            <w:szCs w:val="21"/>
            <w:u w:val="single"/>
          </w:rPr>
          <w:t>ния школьников являются:</w:t>
        </w:r>
      </w:ins>
    </w:p>
    <w:p w14:paraId="2CCD01EF" w14:textId="77777777" w:rsidR="00000000" w:rsidRDefault="004105C7" w:rsidP="00AB78CD">
      <w:pPr>
        <w:numPr>
          <w:ilvl w:val="0"/>
          <w:numId w:val="1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обеспечение обучающихся питанием, соответствующим возрастным физиологическим потребностям в рациональном и сбалансированном питании;</w:t>
      </w:r>
    </w:p>
    <w:p w14:paraId="4FD007E3" w14:textId="77777777" w:rsidR="00000000" w:rsidRDefault="004105C7" w:rsidP="00AB78CD">
      <w:pPr>
        <w:numPr>
          <w:ilvl w:val="0"/>
          <w:numId w:val="1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гарантированное качество и безопасность питания и пищевых продуктов, используемых в питании;</w:t>
      </w:r>
      <w:bookmarkStart w:id="1" w:name="_GoBack"/>
      <w:bookmarkEnd w:id="1"/>
    </w:p>
    <w:p w14:paraId="7ACB760A" w14:textId="77777777" w:rsidR="00000000" w:rsidRDefault="004105C7" w:rsidP="00AB78CD">
      <w:pPr>
        <w:numPr>
          <w:ilvl w:val="0"/>
          <w:numId w:val="1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предупреждение (профилактика) среди обучающихся школы инфекционных и неинфекционных заболеваний, связанных с фактором питания;</w:t>
      </w:r>
    </w:p>
    <w:p w14:paraId="6A7C5105" w14:textId="77777777" w:rsidR="00000000" w:rsidRDefault="004105C7" w:rsidP="00AB78CD">
      <w:pPr>
        <w:numPr>
          <w:ilvl w:val="0"/>
          <w:numId w:val="1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пропаганда принципов здорового и полноценного питания;</w:t>
      </w:r>
    </w:p>
    <w:p w14:paraId="3E3D2287" w14:textId="77777777" w:rsidR="00000000" w:rsidRDefault="004105C7" w:rsidP="00AB78CD">
      <w:pPr>
        <w:numPr>
          <w:ilvl w:val="0"/>
          <w:numId w:val="1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социальная поддержка детей из социально незащищенных, малообеспеченных и с</w:t>
      </w:r>
      <w:r>
        <w:rPr>
          <w:rFonts w:ascii="Arial" w:eastAsia="Times New Roman" w:hAnsi="Arial" w:cs="Arial"/>
          <w:color w:val="1E2120"/>
          <w:sz w:val="21"/>
          <w:szCs w:val="21"/>
        </w:rPr>
        <w:t>емей, попавших в трудные жизненные ситуации;</w:t>
      </w:r>
    </w:p>
    <w:p w14:paraId="4A627C98" w14:textId="77777777" w:rsidR="00000000" w:rsidRDefault="004105C7" w:rsidP="00AB78CD">
      <w:pPr>
        <w:numPr>
          <w:ilvl w:val="0"/>
          <w:numId w:val="1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модернизация оборудования школьных пищеблоков в соответствии с требованиями санитарных норм и правил, современных технологий;</w:t>
      </w:r>
    </w:p>
    <w:p w14:paraId="3F52AE1B" w14:textId="77777777" w:rsidR="00000000" w:rsidRDefault="004105C7" w:rsidP="00AB78CD">
      <w:pPr>
        <w:numPr>
          <w:ilvl w:val="0"/>
          <w:numId w:val="1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 xml:space="preserve">использование бюджетных средств, выделяемых на организацию питания, в соответствии с </w:t>
      </w:r>
      <w:r>
        <w:rPr>
          <w:rFonts w:ascii="Arial" w:eastAsia="Times New Roman" w:hAnsi="Arial" w:cs="Arial"/>
          <w:color w:val="1E2120"/>
          <w:sz w:val="21"/>
          <w:szCs w:val="21"/>
        </w:rPr>
        <w:t>требованиями действующего законодательства Российской Федерации.</w:t>
      </w:r>
    </w:p>
    <w:p w14:paraId="61EE284F" w14:textId="77777777" w:rsidR="00000000" w:rsidRDefault="004105C7">
      <w:pPr>
        <w:pStyle w:val="3"/>
        <w:divId w:val="1024864879"/>
        <w:rPr>
          <w:rFonts w:eastAsia="Times New Roman"/>
          <w:color w:val="1E2120"/>
        </w:rPr>
      </w:pPr>
      <w:r>
        <w:rPr>
          <w:rFonts w:eastAsia="Times New Roman"/>
          <w:color w:val="1E2120"/>
        </w:rPr>
        <w:t>3. Требования к персоналу и помещениям пищеблока</w:t>
      </w:r>
    </w:p>
    <w:p w14:paraId="088D4B20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color w:val="1E2120"/>
          <w:sz w:val="21"/>
          <w:szCs w:val="21"/>
        </w:rPr>
        <w:t>3.1. Лица, поступающие на работу в организации общественного питания, должны соответствовать требованиям, касающимся прохождения ими профессио</w:t>
      </w:r>
      <w:r>
        <w:rPr>
          <w:rFonts w:ascii="Arial" w:hAnsi="Arial" w:cs="Arial"/>
          <w:color w:val="1E2120"/>
          <w:sz w:val="21"/>
          <w:szCs w:val="21"/>
        </w:rPr>
        <w:t>нальной гигиенической подготовки и аттестации, предварительных и периодических медицинских осмотров, вакцинации, установленным законодательством Российской Федерации.</w:t>
      </w:r>
      <w:r>
        <w:rPr>
          <w:rFonts w:ascii="Arial" w:hAnsi="Arial" w:cs="Arial"/>
          <w:color w:val="1E2120"/>
          <w:sz w:val="21"/>
          <w:szCs w:val="21"/>
        </w:rPr>
        <w:br/>
        <w:t>3.2. Медицинский персонал (при наличии) или назначенное ответственное лицо в общеобразова</w:t>
      </w:r>
      <w:r>
        <w:rPr>
          <w:rFonts w:ascii="Arial" w:hAnsi="Arial" w:cs="Arial"/>
          <w:color w:val="1E2120"/>
          <w:sz w:val="21"/>
          <w:szCs w:val="21"/>
        </w:rPr>
        <w:t xml:space="preserve">тельной организации (член комиссии по контролю за организацией и качеством питания, бракеражу готовой продукции), проводит ежедневный осмотр работников, занятых </w:t>
      </w:r>
      <w:r>
        <w:rPr>
          <w:rFonts w:ascii="Arial" w:hAnsi="Arial" w:cs="Arial"/>
          <w:color w:val="1E2120"/>
          <w:sz w:val="21"/>
          <w:szCs w:val="21"/>
        </w:rPr>
        <w:lastRenderedPageBreak/>
        <w:t>изготовлением продукции питания и работников, непосредственно контактирующих с пищевой продукци</w:t>
      </w:r>
      <w:r>
        <w:rPr>
          <w:rFonts w:ascii="Arial" w:hAnsi="Arial" w:cs="Arial"/>
          <w:color w:val="1E2120"/>
          <w:sz w:val="21"/>
          <w:szCs w:val="21"/>
        </w:rPr>
        <w:t xml:space="preserve">ей, в том числе с продовольственным сырьем, на наличие гнойничковых заболеваний кожи рук и открытых поверхностей тела, признаков инфекционных заболеваний. Результаты осмотра заносятся в гигиенический журнал (рекомендуемый образец приведен в </w:t>
      </w:r>
      <w:r>
        <w:rPr>
          <w:rStyle w:val="a5"/>
          <w:rFonts w:ascii="Arial" w:hAnsi="Arial" w:cs="Arial"/>
          <w:color w:val="1E2120"/>
          <w:sz w:val="21"/>
          <w:szCs w:val="21"/>
        </w:rPr>
        <w:t>Приложении 1</w:t>
      </w:r>
      <w:r>
        <w:rPr>
          <w:rFonts w:ascii="Arial" w:hAnsi="Arial" w:cs="Arial"/>
          <w:color w:val="1E2120"/>
          <w:sz w:val="21"/>
          <w:szCs w:val="21"/>
        </w:rPr>
        <w:t>) н</w:t>
      </w:r>
      <w:r>
        <w:rPr>
          <w:rFonts w:ascii="Arial" w:hAnsi="Arial" w:cs="Arial"/>
          <w:color w:val="1E2120"/>
          <w:sz w:val="21"/>
          <w:szCs w:val="21"/>
        </w:rPr>
        <w:t>а бумажном и/или электронном носителях. Список работников, отмеченных в журнале на день осмотра, должен соответствовать числу работников на этот день в смену.</w:t>
      </w:r>
      <w:r>
        <w:rPr>
          <w:rFonts w:ascii="Arial" w:hAnsi="Arial" w:cs="Arial"/>
          <w:color w:val="1E2120"/>
          <w:sz w:val="21"/>
          <w:szCs w:val="21"/>
        </w:rPr>
        <w:br/>
        <w:t>Лица с кишечными инфекциями, гнойничковыми заболеваниями кожи рук и открытых поверхностей тела, и</w:t>
      </w:r>
      <w:r>
        <w:rPr>
          <w:rFonts w:ascii="Arial" w:hAnsi="Arial" w:cs="Arial"/>
          <w:color w:val="1E2120"/>
          <w:sz w:val="21"/>
          <w:szCs w:val="21"/>
        </w:rPr>
        <w:t>нфекционными заболеваниями должны временно отстраняться от работы с пищевыми продуктами.</w:t>
      </w:r>
      <w:r>
        <w:rPr>
          <w:rFonts w:ascii="Arial" w:hAnsi="Arial" w:cs="Arial"/>
          <w:color w:val="1E2120"/>
          <w:sz w:val="21"/>
          <w:szCs w:val="21"/>
        </w:rPr>
        <w:br/>
        <w:t xml:space="preserve">3.3. </w:t>
      </w:r>
      <w:ins w:id="2" w:author="Unknown">
        <w:r>
          <w:rPr>
            <w:rFonts w:ascii="Arial" w:hAnsi="Arial" w:cs="Arial"/>
            <w:color w:val="1E2120"/>
            <w:sz w:val="21"/>
            <w:szCs w:val="21"/>
            <w:u w:val="single"/>
          </w:rPr>
          <w:t>Для исключения риска микробиологического и паразитарного загрязнения пищевой продукции работники пищеблока школьной столовой обязаны:</w:t>
        </w:r>
      </w:ins>
    </w:p>
    <w:p w14:paraId="2F87B7BC" w14:textId="77777777" w:rsidR="00000000" w:rsidRDefault="004105C7" w:rsidP="00AB78CD">
      <w:pPr>
        <w:numPr>
          <w:ilvl w:val="0"/>
          <w:numId w:val="2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оставлять в индивидуальных ш</w:t>
      </w:r>
      <w:r>
        <w:rPr>
          <w:rFonts w:ascii="Arial" w:eastAsia="Times New Roman" w:hAnsi="Arial" w:cs="Arial"/>
          <w:color w:val="1E2120"/>
          <w:sz w:val="21"/>
          <w:szCs w:val="21"/>
        </w:rPr>
        <w:t>кафах или специально отведенных местах одежду второго и третьего слоя, обувь, головной убор, а также иные личные вещи и хранить отдельно от рабочей одежды и обуви;</w:t>
      </w:r>
    </w:p>
    <w:p w14:paraId="04A0681D" w14:textId="77777777" w:rsidR="00000000" w:rsidRDefault="004105C7" w:rsidP="00AB78CD">
      <w:pPr>
        <w:numPr>
          <w:ilvl w:val="0"/>
          <w:numId w:val="2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снимать в специально отведенном месте рабочую одежду, фартук, головной убор при посещении ту</w:t>
      </w:r>
      <w:r>
        <w:rPr>
          <w:rFonts w:ascii="Arial" w:eastAsia="Times New Roman" w:hAnsi="Arial" w:cs="Arial"/>
          <w:color w:val="1E2120"/>
          <w:sz w:val="21"/>
          <w:szCs w:val="21"/>
        </w:rPr>
        <w:t>алета либо надевать сверху халаты; тщательно мыть руки с мылом или иным моющим средством для рук после посещения туалета;</w:t>
      </w:r>
    </w:p>
    <w:p w14:paraId="18C6D896" w14:textId="77777777" w:rsidR="00000000" w:rsidRDefault="004105C7" w:rsidP="00AB78CD">
      <w:pPr>
        <w:numPr>
          <w:ilvl w:val="0"/>
          <w:numId w:val="2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сообщать обо всех случаях заболеваний кишечными инфекциями у членов семьи, проживающих совместно, медицинскому работнику или ответстве</w:t>
      </w:r>
      <w:r>
        <w:rPr>
          <w:rFonts w:ascii="Arial" w:eastAsia="Times New Roman" w:hAnsi="Arial" w:cs="Arial"/>
          <w:color w:val="1E2120"/>
          <w:sz w:val="21"/>
          <w:szCs w:val="21"/>
        </w:rPr>
        <w:t>нному лицу предприятия общественного питания;</w:t>
      </w:r>
    </w:p>
    <w:p w14:paraId="1F6FA0E0" w14:textId="77777777" w:rsidR="00000000" w:rsidRDefault="004105C7" w:rsidP="00AB78CD">
      <w:pPr>
        <w:numPr>
          <w:ilvl w:val="0"/>
          <w:numId w:val="2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 xml:space="preserve">использовать одноразовые перчатки при </w:t>
      </w:r>
      <w:proofErr w:type="spellStart"/>
      <w:r>
        <w:rPr>
          <w:rFonts w:ascii="Arial" w:eastAsia="Times New Roman" w:hAnsi="Arial" w:cs="Arial"/>
          <w:color w:val="1E2120"/>
          <w:sz w:val="21"/>
          <w:szCs w:val="21"/>
        </w:rPr>
        <w:t>порционировании</w:t>
      </w:r>
      <w:proofErr w:type="spellEnd"/>
      <w:r>
        <w:rPr>
          <w:rFonts w:ascii="Arial" w:eastAsia="Times New Roman" w:hAnsi="Arial" w:cs="Arial"/>
          <w:color w:val="1E2120"/>
          <w:sz w:val="21"/>
          <w:szCs w:val="21"/>
        </w:rPr>
        <w:t xml:space="preserve"> блюд, приготовлении холодных закусок, салатов, подлежащие замене на новые при нарушении их целостности и после санитарно-гигиенических перерывов в работе.</w:t>
      </w:r>
    </w:p>
    <w:p w14:paraId="187B7590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color w:val="1E2120"/>
          <w:sz w:val="21"/>
          <w:szCs w:val="21"/>
        </w:rPr>
        <w:t>3</w:t>
      </w:r>
      <w:r>
        <w:rPr>
          <w:rFonts w:ascii="Arial" w:hAnsi="Arial" w:cs="Arial"/>
          <w:color w:val="1E2120"/>
          <w:sz w:val="21"/>
          <w:szCs w:val="21"/>
        </w:rPr>
        <w:t>.4. Пищеблок для приготовления пищи должен быть оснащен техническими средствами для реализации технологического процесса, его части или технологической операции (технологическое оборудование), холодильным, моечным оборудованием, инвентарем, посудой (однора</w:t>
      </w:r>
      <w:r>
        <w:rPr>
          <w:rFonts w:ascii="Arial" w:hAnsi="Arial" w:cs="Arial"/>
          <w:color w:val="1E2120"/>
          <w:sz w:val="21"/>
          <w:szCs w:val="21"/>
        </w:rPr>
        <w:t>зового использования, при необходимости), тарой, изготовленными из материалов, соответствующих требованиям, предъявляемым к материалам, контактирующим с пищевой продукцией, устойчивыми к действию моющих и дезинфицирующих средств и обеспечивающими условия х</w:t>
      </w:r>
      <w:r>
        <w:rPr>
          <w:rFonts w:ascii="Arial" w:hAnsi="Arial" w:cs="Arial"/>
          <w:color w:val="1E2120"/>
          <w:sz w:val="21"/>
          <w:szCs w:val="21"/>
        </w:rPr>
        <w:t>ранения, изготовления пищевой продукции.</w:t>
      </w:r>
      <w:r>
        <w:rPr>
          <w:rFonts w:ascii="Arial" w:hAnsi="Arial" w:cs="Arial"/>
          <w:color w:val="1E2120"/>
          <w:sz w:val="21"/>
          <w:szCs w:val="21"/>
        </w:rPr>
        <w:br/>
        <w:t>3.5. Пищеблок должен быть оборудован исправными системами холодного и горячего водоснабжения, водоотведения, теплоснабжения, вентиляции и освещения, которые должны быть выполнены так, чтобы исключить риск загрязнени</w:t>
      </w:r>
      <w:r>
        <w:rPr>
          <w:rFonts w:ascii="Arial" w:hAnsi="Arial" w:cs="Arial"/>
          <w:color w:val="1E2120"/>
          <w:sz w:val="21"/>
          <w:szCs w:val="21"/>
        </w:rPr>
        <w:t>я пищевой продукции.</w:t>
      </w:r>
      <w:r>
        <w:rPr>
          <w:rFonts w:ascii="Arial" w:hAnsi="Arial" w:cs="Arial"/>
          <w:color w:val="1E2120"/>
          <w:sz w:val="21"/>
          <w:szCs w:val="21"/>
        </w:rPr>
        <w:br/>
        <w:t>3.6. Для продовольственного (пищевого) сырья и готовой к употреблению пищевой продукции школьной столовой должны использоваться раздельное технологическое и холодильное оборудование, производственные столы, разделочный инвентарь (марки</w:t>
      </w:r>
      <w:r>
        <w:rPr>
          <w:rFonts w:ascii="Arial" w:hAnsi="Arial" w:cs="Arial"/>
          <w:color w:val="1E2120"/>
          <w:sz w:val="21"/>
          <w:szCs w:val="21"/>
        </w:rPr>
        <w:t>рованный любым способом), многооборотные средства упаковки и кухонная посуда.</w:t>
      </w:r>
      <w:r>
        <w:rPr>
          <w:rFonts w:ascii="Arial" w:hAnsi="Arial" w:cs="Arial"/>
          <w:color w:val="1E2120"/>
          <w:sz w:val="21"/>
          <w:szCs w:val="21"/>
        </w:rPr>
        <w:br/>
        <w:t>Столовая и кухонная посуда и инвентарь одноразового использования должны применяться в соответствии с маркировкой по их применению.</w:t>
      </w:r>
      <w:r>
        <w:rPr>
          <w:rFonts w:ascii="Arial" w:hAnsi="Arial" w:cs="Arial"/>
          <w:color w:val="1E2120"/>
          <w:sz w:val="21"/>
          <w:szCs w:val="21"/>
        </w:rPr>
        <w:br/>
        <w:t>3.7. Разделочный инвентарь для готовой и сырой</w:t>
      </w:r>
      <w:r>
        <w:rPr>
          <w:rFonts w:ascii="Arial" w:hAnsi="Arial" w:cs="Arial"/>
          <w:color w:val="1E2120"/>
          <w:sz w:val="21"/>
          <w:szCs w:val="21"/>
        </w:rPr>
        <w:t xml:space="preserve"> продукции должен обрабатываться и храниться раздельно в производственных цехах (зонах, участках). Повторное использование одноразовой посуды и инвентаря запрещается.</w:t>
      </w:r>
      <w:r>
        <w:rPr>
          <w:rFonts w:ascii="Arial" w:hAnsi="Arial" w:cs="Arial"/>
          <w:color w:val="1E2120"/>
          <w:sz w:val="21"/>
          <w:szCs w:val="21"/>
        </w:rPr>
        <w:br/>
        <w:t>3.8. Зоны (участки) и (или) размещенное в них оборудование, являющееся источниками выделе</w:t>
      </w:r>
      <w:r>
        <w:rPr>
          <w:rFonts w:ascii="Arial" w:hAnsi="Arial" w:cs="Arial"/>
          <w:color w:val="1E2120"/>
          <w:sz w:val="21"/>
          <w:szCs w:val="21"/>
        </w:rPr>
        <w:t>ния газов, пыли (мучной), влаги, тепла должны быть оборудованы локальными вытяжными системами, которые могут присоединяться к системе вытяжной вентиляции производственных помещений. Воздух рабочей зоны и параметры микроклимата должны соответствовать гигиен</w:t>
      </w:r>
      <w:r>
        <w:rPr>
          <w:rFonts w:ascii="Arial" w:hAnsi="Arial" w:cs="Arial"/>
          <w:color w:val="1E2120"/>
          <w:sz w:val="21"/>
          <w:szCs w:val="21"/>
        </w:rPr>
        <w:t>ическим нормативам.</w:t>
      </w:r>
      <w:r>
        <w:rPr>
          <w:rFonts w:ascii="Arial" w:hAnsi="Arial" w:cs="Arial"/>
          <w:color w:val="1E2120"/>
          <w:sz w:val="21"/>
          <w:szCs w:val="21"/>
        </w:rPr>
        <w:br/>
        <w:t>3.9. Складские помещения для хранения продукции должны быть оборудованы приборами для измерения относительной влажности и температуры воздуха, холодильное оборудование - контрольными термометрами. Ответственное лицо обязано ежедневно сн</w:t>
      </w:r>
      <w:r>
        <w:rPr>
          <w:rFonts w:ascii="Arial" w:hAnsi="Arial" w:cs="Arial"/>
          <w:color w:val="1E2120"/>
          <w:sz w:val="21"/>
          <w:szCs w:val="21"/>
        </w:rPr>
        <w:t>имать показания приборов учёта и вносить их в соответствующие журналы (</w:t>
      </w:r>
      <w:r>
        <w:rPr>
          <w:rStyle w:val="a5"/>
          <w:rFonts w:ascii="Arial" w:hAnsi="Arial" w:cs="Arial"/>
          <w:color w:val="1E2120"/>
          <w:sz w:val="21"/>
          <w:szCs w:val="21"/>
        </w:rPr>
        <w:t>Приложение 2</w:t>
      </w:r>
      <w:r>
        <w:rPr>
          <w:rFonts w:ascii="Arial" w:hAnsi="Arial" w:cs="Arial"/>
          <w:color w:val="1E2120"/>
          <w:sz w:val="21"/>
          <w:szCs w:val="21"/>
        </w:rPr>
        <w:t>). Журналы можно вести в бумажном или электронном виде.</w:t>
      </w:r>
      <w:r>
        <w:rPr>
          <w:rFonts w:ascii="Arial" w:hAnsi="Arial" w:cs="Arial"/>
          <w:color w:val="1E2120"/>
          <w:sz w:val="21"/>
          <w:szCs w:val="21"/>
        </w:rPr>
        <w:br/>
        <w:t xml:space="preserve">3.10. В помещениях пищеблока не должно быть насекомых и грызунов, а также не должны содержаться синантропные птицы и </w:t>
      </w:r>
      <w:r>
        <w:rPr>
          <w:rFonts w:ascii="Arial" w:hAnsi="Arial" w:cs="Arial"/>
          <w:color w:val="1E2120"/>
          <w:sz w:val="21"/>
          <w:szCs w:val="21"/>
        </w:rPr>
        <w:t>животные.</w:t>
      </w:r>
      <w:r>
        <w:rPr>
          <w:rFonts w:ascii="Arial" w:hAnsi="Arial" w:cs="Arial"/>
          <w:color w:val="1E2120"/>
          <w:sz w:val="21"/>
          <w:szCs w:val="21"/>
        </w:rPr>
        <w:br/>
        <w:t>3.11. В производственных помещениях не допускается хранение личных вещей и комнатных растений.</w:t>
      </w:r>
    </w:p>
    <w:p w14:paraId="5359D407" w14:textId="77777777" w:rsidR="00000000" w:rsidRDefault="004105C7">
      <w:pPr>
        <w:pStyle w:val="3"/>
        <w:divId w:val="1024864879"/>
        <w:rPr>
          <w:rFonts w:eastAsia="Times New Roman"/>
          <w:color w:val="1E2120"/>
        </w:rPr>
      </w:pPr>
      <w:r>
        <w:rPr>
          <w:rFonts w:eastAsia="Times New Roman"/>
          <w:color w:val="1E2120"/>
        </w:rPr>
        <w:t>4. Порядок поставки продуктов</w:t>
      </w:r>
    </w:p>
    <w:p w14:paraId="3827EBA8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color w:val="1E2120"/>
          <w:sz w:val="21"/>
          <w:szCs w:val="21"/>
        </w:rPr>
        <w:t>4.1. Порядок поставки продуктов определяется договором (контрактом) между поставщиком и общеобразовательной организацией.</w:t>
      </w:r>
      <w:r>
        <w:rPr>
          <w:rFonts w:ascii="Arial" w:hAnsi="Arial" w:cs="Arial"/>
          <w:color w:val="1E2120"/>
          <w:sz w:val="21"/>
          <w:szCs w:val="21"/>
        </w:rPr>
        <w:br/>
        <w:t>4.2. Поставщик поставляет товар отдельными партиями по заявкам образовательной организации, с момента подписания контракта.</w:t>
      </w:r>
      <w:r>
        <w:rPr>
          <w:rFonts w:ascii="Arial" w:hAnsi="Arial" w:cs="Arial"/>
          <w:color w:val="1E2120"/>
          <w:sz w:val="21"/>
          <w:szCs w:val="21"/>
        </w:rPr>
        <w:br/>
        <w:t>4.3. Поставка товара осуществляется путем его доставки поставщиком на склад продуктов образовательной организации.</w:t>
      </w:r>
      <w:r>
        <w:rPr>
          <w:rFonts w:ascii="Arial" w:hAnsi="Arial" w:cs="Arial"/>
          <w:color w:val="1E2120"/>
          <w:sz w:val="21"/>
          <w:szCs w:val="21"/>
        </w:rPr>
        <w:br/>
        <w:t>4.4. Товар перед</w:t>
      </w:r>
      <w:r>
        <w:rPr>
          <w:rFonts w:ascii="Arial" w:hAnsi="Arial" w:cs="Arial"/>
          <w:color w:val="1E2120"/>
          <w:sz w:val="21"/>
          <w:szCs w:val="21"/>
        </w:rPr>
        <w:t>ается в соответствии с заявкой образовательной организации, содержащей дату поставки, наименование и количество товара, подлежащего доставке.</w:t>
      </w:r>
      <w:r>
        <w:rPr>
          <w:rFonts w:ascii="Arial" w:hAnsi="Arial" w:cs="Arial"/>
          <w:color w:val="1E2120"/>
          <w:sz w:val="21"/>
          <w:szCs w:val="21"/>
        </w:rPr>
        <w:br/>
        <w:t>4.5. Транспортировку пищевых продуктов проводят в условиях, обеспечивающих их сохранность и предохраняющих от загр</w:t>
      </w:r>
      <w:r>
        <w:rPr>
          <w:rFonts w:ascii="Arial" w:hAnsi="Arial" w:cs="Arial"/>
          <w:color w:val="1E2120"/>
          <w:sz w:val="21"/>
          <w:szCs w:val="21"/>
        </w:rPr>
        <w:t>язнения. Доставка пищевых продуктов осуществляется специализированным транспортом, имеющим санитарный паспорт.</w:t>
      </w:r>
      <w:r>
        <w:rPr>
          <w:rFonts w:ascii="Arial" w:hAnsi="Arial" w:cs="Arial"/>
          <w:color w:val="1E2120"/>
          <w:sz w:val="21"/>
          <w:szCs w:val="21"/>
        </w:rPr>
        <w:br/>
        <w:t>4.6. Товар должен быть упакован надлежащим образом, обеспечивающим его сохранность при перевозке и хранении.</w:t>
      </w:r>
      <w:r>
        <w:rPr>
          <w:rFonts w:ascii="Arial" w:hAnsi="Arial" w:cs="Arial"/>
          <w:color w:val="1E2120"/>
          <w:sz w:val="21"/>
          <w:szCs w:val="21"/>
        </w:rPr>
        <w:br/>
        <w:t>4.7. На упаковку (тару) товара должн</w:t>
      </w:r>
      <w:r>
        <w:rPr>
          <w:rFonts w:ascii="Arial" w:hAnsi="Arial" w:cs="Arial"/>
          <w:color w:val="1E2120"/>
          <w:sz w:val="21"/>
          <w:szCs w:val="21"/>
        </w:rPr>
        <w:t>а быть нанесена маркировка в соответствии с требованиями законодательства Российской Федерации.</w:t>
      </w:r>
      <w:r>
        <w:rPr>
          <w:rFonts w:ascii="Arial" w:hAnsi="Arial" w:cs="Arial"/>
          <w:color w:val="1E2120"/>
          <w:sz w:val="21"/>
          <w:szCs w:val="21"/>
        </w:rPr>
        <w:br/>
        <w:t>4.8. Продукция поставляется в одноразовой упаковке (таре) производителя.</w:t>
      </w:r>
      <w:r>
        <w:rPr>
          <w:rFonts w:ascii="Arial" w:hAnsi="Arial" w:cs="Arial"/>
          <w:color w:val="1E2120"/>
          <w:sz w:val="21"/>
          <w:szCs w:val="21"/>
        </w:rPr>
        <w:br/>
        <w:t xml:space="preserve">4.9. Прием пищевой продукции, в том числе продовольственного сырья, на пищеблок должен </w:t>
      </w:r>
      <w:r>
        <w:rPr>
          <w:rFonts w:ascii="Arial" w:hAnsi="Arial" w:cs="Arial"/>
          <w:color w:val="1E2120"/>
          <w:sz w:val="21"/>
          <w:szCs w:val="21"/>
        </w:rPr>
        <w:t>осуществляться при наличии маркировки и товаросопроводительной документации, сведений об оценке (подтверждении) соответствия, предусмотренных в том числе техническими регламентами. В случае нарушений условий и режима перевозки, а также отсутствии товаросоп</w:t>
      </w:r>
      <w:r>
        <w:rPr>
          <w:rFonts w:ascii="Arial" w:hAnsi="Arial" w:cs="Arial"/>
          <w:color w:val="1E2120"/>
          <w:sz w:val="21"/>
          <w:szCs w:val="21"/>
        </w:rPr>
        <w:t>роводительной документации и маркировки пищевая продукция и продовольственное (пищевое) сырье на пищеблоке не принимаются.</w:t>
      </w:r>
      <w:r>
        <w:rPr>
          <w:rFonts w:ascii="Arial" w:hAnsi="Arial" w:cs="Arial"/>
          <w:color w:val="1E2120"/>
          <w:sz w:val="21"/>
          <w:szCs w:val="21"/>
        </w:rPr>
        <w:br/>
        <w:t>4.10. Перевозка (транспортирование) и хранение продовольственного (пищевого) сырья и пищевой продукции должны осуществляться в соотве</w:t>
      </w:r>
      <w:r>
        <w:rPr>
          <w:rFonts w:ascii="Arial" w:hAnsi="Arial" w:cs="Arial"/>
          <w:color w:val="1E2120"/>
          <w:sz w:val="21"/>
          <w:szCs w:val="21"/>
        </w:rPr>
        <w:t>тствии с требованиями соответствующих технических регламентов.</w:t>
      </w:r>
      <w:r>
        <w:rPr>
          <w:rFonts w:ascii="Arial" w:hAnsi="Arial" w:cs="Arial"/>
          <w:color w:val="1E2120"/>
          <w:sz w:val="21"/>
          <w:szCs w:val="21"/>
        </w:rPr>
        <w:br/>
        <w:t>4.11. Входной контроль поступающих продуктов осуществляется ответственным лицом. Результаты контроля регистрируются в журнале бракеража скоропортящихся пищевых продуктов, поступающих на пищебло</w:t>
      </w:r>
      <w:r>
        <w:rPr>
          <w:rFonts w:ascii="Arial" w:hAnsi="Arial" w:cs="Arial"/>
          <w:color w:val="1E2120"/>
          <w:sz w:val="21"/>
          <w:szCs w:val="21"/>
        </w:rPr>
        <w:t>к общеобразовательной организации (</w:t>
      </w:r>
      <w:r>
        <w:rPr>
          <w:rStyle w:val="a5"/>
          <w:rFonts w:ascii="Arial" w:hAnsi="Arial" w:cs="Arial"/>
          <w:color w:val="1E2120"/>
          <w:sz w:val="21"/>
          <w:szCs w:val="21"/>
        </w:rPr>
        <w:t>Приложение 3</w:t>
      </w:r>
      <w:r>
        <w:rPr>
          <w:rFonts w:ascii="Arial" w:hAnsi="Arial" w:cs="Arial"/>
          <w:color w:val="1E2120"/>
          <w:sz w:val="21"/>
          <w:szCs w:val="21"/>
        </w:rPr>
        <w:t>).</w:t>
      </w:r>
    </w:p>
    <w:p w14:paraId="6E886113" w14:textId="77777777" w:rsidR="00000000" w:rsidRDefault="004105C7">
      <w:pPr>
        <w:pStyle w:val="3"/>
        <w:divId w:val="1024864879"/>
        <w:rPr>
          <w:rFonts w:eastAsia="Times New Roman"/>
          <w:color w:val="1E2120"/>
        </w:rPr>
      </w:pPr>
      <w:r>
        <w:rPr>
          <w:rFonts w:eastAsia="Times New Roman"/>
          <w:color w:val="1E2120"/>
        </w:rPr>
        <w:t>5. Условия и сроки хранения продуктов</w:t>
      </w:r>
    </w:p>
    <w:p w14:paraId="0100F5F7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color w:val="1E2120"/>
          <w:sz w:val="21"/>
          <w:szCs w:val="21"/>
        </w:rPr>
        <w:t>5.1. Доставка и хранение продуктов питания должны находиться под строгим контролем директора, заведующего производством (шеф-повара) и кладовщика общеобразовательной ор</w:t>
      </w:r>
      <w:r>
        <w:rPr>
          <w:rFonts w:ascii="Arial" w:hAnsi="Arial" w:cs="Arial"/>
          <w:color w:val="1E2120"/>
          <w:sz w:val="21"/>
          <w:szCs w:val="21"/>
        </w:rPr>
        <w:t>ганизации, так как от этого зависит качество приготовляемой пищи.</w:t>
      </w:r>
      <w:r>
        <w:rPr>
          <w:rFonts w:ascii="Arial" w:hAnsi="Arial" w:cs="Arial"/>
          <w:color w:val="1E2120"/>
          <w:sz w:val="21"/>
          <w:szCs w:val="21"/>
        </w:rPr>
        <w:br/>
        <w:t>5.2. Пищевые продукты, поступающие в общеобразовательную организацию, имеют документы, подтверждающие их происхождение, качество и безопасность.</w:t>
      </w:r>
      <w:r>
        <w:rPr>
          <w:rFonts w:ascii="Arial" w:hAnsi="Arial" w:cs="Arial"/>
          <w:color w:val="1E2120"/>
          <w:sz w:val="21"/>
          <w:szCs w:val="21"/>
        </w:rPr>
        <w:br/>
        <w:t>5.3. Не допускаются к приему пищевые продукты</w:t>
      </w:r>
      <w:r>
        <w:rPr>
          <w:rFonts w:ascii="Arial" w:hAnsi="Arial" w:cs="Arial"/>
          <w:color w:val="1E2120"/>
          <w:sz w:val="21"/>
          <w:szCs w:val="21"/>
        </w:rPr>
        <w:t xml:space="preserve"> с признаками недоброкачественности, а также продукты без сопроводительных документов, подтверждающих их качество и безопасность, не имеющие маркировки, в случае если наличие такой маркировки предусмотрено законодательством Российской Федерации.</w:t>
      </w:r>
      <w:r>
        <w:rPr>
          <w:rFonts w:ascii="Arial" w:hAnsi="Arial" w:cs="Arial"/>
          <w:color w:val="1E2120"/>
          <w:sz w:val="21"/>
          <w:szCs w:val="21"/>
        </w:rPr>
        <w:br/>
        <w:t>5.4. Докум</w:t>
      </w:r>
      <w:r>
        <w:rPr>
          <w:rFonts w:ascii="Arial" w:hAnsi="Arial" w:cs="Arial"/>
          <w:color w:val="1E2120"/>
          <w:sz w:val="21"/>
          <w:szCs w:val="21"/>
        </w:rPr>
        <w:t>ентация, удостоверяющая качество и безопасность продукции, маркировочные ярлыки (или их копии) должны сохраняться до окончания реализации продукции.</w:t>
      </w:r>
      <w:r>
        <w:rPr>
          <w:rFonts w:ascii="Arial" w:hAnsi="Arial" w:cs="Arial"/>
          <w:color w:val="1E2120"/>
          <w:sz w:val="21"/>
          <w:szCs w:val="21"/>
        </w:rPr>
        <w:br/>
        <w:t>5.5. Сроки хранения и реализации особо скоропортящихся продуктов должны соблюдаться в соответствии с санита</w:t>
      </w:r>
      <w:r>
        <w:rPr>
          <w:rFonts w:ascii="Arial" w:hAnsi="Arial" w:cs="Arial"/>
          <w:color w:val="1E2120"/>
          <w:sz w:val="21"/>
          <w:szCs w:val="21"/>
        </w:rPr>
        <w:t>рно-эпидемиологическими правилами и нормативами.</w:t>
      </w:r>
      <w:r>
        <w:rPr>
          <w:rFonts w:ascii="Arial" w:hAnsi="Arial" w:cs="Arial"/>
          <w:color w:val="1E2120"/>
          <w:sz w:val="21"/>
          <w:szCs w:val="21"/>
        </w:rPr>
        <w:br/>
        <w:t>5.6. Школьная столовая обеспечена холодильными камерами. Кроме этого, имеются кладовые для хранения сухих продуктов, таких как мука, сахар, крупы, макароны, и для овощей.</w:t>
      </w:r>
      <w:r>
        <w:rPr>
          <w:rFonts w:ascii="Arial" w:hAnsi="Arial" w:cs="Arial"/>
          <w:color w:val="1E2120"/>
          <w:sz w:val="21"/>
          <w:szCs w:val="21"/>
        </w:rPr>
        <w:br/>
        <w:t xml:space="preserve">5.7. Складские помещения (кладовые) </w:t>
      </w:r>
      <w:r>
        <w:rPr>
          <w:rFonts w:ascii="Arial" w:hAnsi="Arial" w:cs="Arial"/>
          <w:color w:val="1E2120"/>
          <w:sz w:val="21"/>
          <w:szCs w:val="21"/>
        </w:rPr>
        <w:t>и холодильные камеры необходимо содержать в чистоте, хорошо проветривать.</w:t>
      </w:r>
    </w:p>
    <w:p w14:paraId="1CE8B31D" w14:textId="77777777" w:rsidR="00000000" w:rsidRDefault="004105C7">
      <w:pPr>
        <w:pStyle w:val="3"/>
        <w:divId w:val="1024864879"/>
        <w:rPr>
          <w:rFonts w:eastAsia="Times New Roman"/>
          <w:color w:val="1E2120"/>
        </w:rPr>
      </w:pPr>
      <w:r>
        <w:rPr>
          <w:rFonts w:eastAsia="Times New Roman"/>
          <w:color w:val="1E2120"/>
        </w:rPr>
        <w:t>6. Требования к приготовленной пище</w:t>
      </w:r>
    </w:p>
    <w:p w14:paraId="262C23B9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color w:val="1E2120"/>
          <w:sz w:val="21"/>
          <w:szCs w:val="21"/>
        </w:rPr>
        <w:t xml:space="preserve">6.1. </w:t>
      </w:r>
      <w:ins w:id="3" w:author="Unknown">
        <w:r>
          <w:rPr>
            <w:rFonts w:ascii="Arial" w:hAnsi="Arial" w:cs="Arial"/>
            <w:color w:val="1E2120"/>
            <w:sz w:val="21"/>
            <w:szCs w:val="21"/>
            <w:u w:val="single"/>
          </w:rPr>
          <w:t>Для предотвращения размножения патогенных микроорганизмов не допускается:</w:t>
        </w:r>
      </w:ins>
    </w:p>
    <w:p w14:paraId="06633A6D" w14:textId="77777777" w:rsidR="00000000" w:rsidRDefault="004105C7" w:rsidP="00AB78CD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 xml:space="preserve">нахождение на раздаче более 3 часов с момента изготовления готовых </w:t>
      </w:r>
      <w:r>
        <w:rPr>
          <w:rFonts w:ascii="Arial" w:eastAsia="Times New Roman" w:hAnsi="Arial" w:cs="Arial"/>
          <w:color w:val="1E2120"/>
          <w:sz w:val="21"/>
          <w:szCs w:val="21"/>
        </w:rPr>
        <w:t>блюд, требующих разогревания перед употреблением;</w:t>
      </w:r>
    </w:p>
    <w:p w14:paraId="27C52AFF" w14:textId="77777777" w:rsidR="00000000" w:rsidRDefault="004105C7" w:rsidP="00AB78CD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размещение на раздаче для реализации холодных блюд, кондитерских изделий и напитков вне охлаждаемой витрины (холодильного оборудования) и реализация с нарушением установленных сроков годности и условий хран</w:t>
      </w:r>
      <w:r>
        <w:rPr>
          <w:rFonts w:ascii="Arial" w:eastAsia="Times New Roman" w:hAnsi="Arial" w:cs="Arial"/>
          <w:color w:val="1E2120"/>
          <w:sz w:val="21"/>
          <w:szCs w:val="21"/>
        </w:rPr>
        <w:t>ения, обеспечивающих качество и безопасность продукции;</w:t>
      </w:r>
    </w:p>
    <w:p w14:paraId="520F4E17" w14:textId="77777777" w:rsidR="00000000" w:rsidRDefault="004105C7" w:rsidP="00AB78CD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реализация на следующий день готовых блюд;</w:t>
      </w:r>
    </w:p>
    <w:p w14:paraId="3033BB8F" w14:textId="77777777" w:rsidR="00000000" w:rsidRDefault="004105C7" w:rsidP="00AB78CD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замораживание нереализованных готовых блюд для последующей реализации в другие дни;</w:t>
      </w:r>
    </w:p>
    <w:p w14:paraId="4BAF2E05" w14:textId="77777777" w:rsidR="00000000" w:rsidRDefault="004105C7" w:rsidP="00AB78CD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 xml:space="preserve">привлечение к приготовлению, </w:t>
      </w:r>
      <w:proofErr w:type="spellStart"/>
      <w:r>
        <w:rPr>
          <w:rFonts w:ascii="Arial" w:eastAsia="Times New Roman" w:hAnsi="Arial" w:cs="Arial"/>
          <w:color w:val="1E2120"/>
          <w:sz w:val="21"/>
          <w:szCs w:val="21"/>
        </w:rPr>
        <w:t>порционированию</w:t>
      </w:r>
      <w:proofErr w:type="spellEnd"/>
      <w:r>
        <w:rPr>
          <w:rFonts w:ascii="Arial" w:eastAsia="Times New Roman" w:hAnsi="Arial" w:cs="Arial"/>
          <w:color w:val="1E2120"/>
          <w:sz w:val="21"/>
          <w:szCs w:val="21"/>
        </w:rPr>
        <w:t xml:space="preserve"> и раздаче кулинарных изделий посторонних лиц, включая персонал, в должностные обязанности которого не входят указанные виды деятельности.</w:t>
      </w:r>
    </w:p>
    <w:p w14:paraId="1A856430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color w:val="1E2120"/>
          <w:sz w:val="21"/>
          <w:szCs w:val="21"/>
        </w:rPr>
        <w:t>6.2. В целях контроля за риском возникновения условий для размножения пат</w:t>
      </w:r>
      <w:r>
        <w:rPr>
          <w:rFonts w:ascii="Arial" w:hAnsi="Arial" w:cs="Arial"/>
          <w:color w:val="1E2120"/>
          <w:sz w:val="21"/>
          <w:szCs w:val="21"/>
        </w:rPr>
        <w:t>огенных микроорганизмов необходимо вести ежедневную регистрацию показателей температурного режима хранения пищевой продукции в холодильном оборудовании и складских помещениях на бумажном и (или) электронном носителях и влажности - в складских помещениях (р</w:t>
      </w:r>
      <w:r>
        <w:rPr>
          <w:rFonts w:ascii="Arial" w:hAnsi="Arial" w:cs="Arial"/>
          <w:color w:val="1E2120"/>
          <w:sz w:val="21"/>
          <w:szCs w:val="21"/>
        </w:rPr>
        <w:t xml:space="preserve">екомендуемые образцы приведены в </w:t>
      </w:r>
      <w:r>
        <w:rPr>
          <w:rStyle w:val="a5"/>
          <w:rFonts w:ascii="Arial" w:hAnsi="Arial" w:cs="Arial"/>
          <w:color w:val="1E2120"/>
          <w:sz w:val="21"/>
          <w:szCs w:val="21"/>
        </w:rPr>
        <w:t>Приложении 2</w:t>
      </w:r>
      <w:r>
        <w:rPr>
          <w:rFonts w:ascii="Arial" w:hAnsi="Arial" w:cs="Arial"/>
          <w:color w:val="1E2120"/>
          <w:sz w:val="21"/>
          <w:szCs w:val="21"/>
        </w:rPr>
        <w:t>).</w:t>
      </w:r>
      <w:r>
        <w:rPr>
          <w:rFonts w:ascii="Arial" w:hAnsi="Arial" w:cs="Arial"/>
          <w:color w:val="1E2120"/>
          <w:sz w:val="21"/>
          <w:szCs w:val="21"/>
        </w:rPr>
        <w:br/>
        <w:t>6.3. С целью минимизации риска теплового воздействия для контроля температуры блюд на линии раздачи должны использоваться термометры.</w:t>
      </w:r>
      <w:r>
        <w:rPr>
          <w:rFonts w:ascii="Arial" w:hAnsi="Arial" w:cs="Arial"/>
          <w:color w:val="1E2120"/>
          <w:sz w:val="21"/>
          <w:szCs w:val="21"/>
        </w:rPr>
        <w:br/>
        <w:t xml:space="preserve">6.4. Температура горячих жидких блюд и иных горячих блюд, холодных супов, </w:t>
      </w:r>
      <w:r>
        <w:rPr>
          <w:rFonts w:ascii="Arial" w:hAnsi="Arial" w:cs="Arial"/>
          <w:color w:val="1E2120"/>
          <w:sz w:val="21"/>
          <w:szCs w:val="21"/>
        </w:rPr>
        <w:t>напитков, реализуемых через раздачу, должна соответствовать технологическим документам.</w:t>
      </w:r>
    </w:p>
    <w:p w14:paraId="0A614E45" w14:textId="77777777" w:rsidR="00000000" w:rsidRDefault="004105C7">
      <w:pPr>
        <w:pStyle w:val="3"/>
        <w:divId w:val="1024864879"/>
        <w:rPr>
          <w:rFonts w:eastAsia="Times New Roman"/>
          <w:color w:val="1E2120"/>
        </w:rPr>
      </w:pPr>
      <w:r>
        <w:rPr>
          <w:rFonts w:eastAsia="Times New Roman"/>
          <w:color w:val="1E2120"/>
        </w:rPr>
        <w:t>7. Нормы питания и физиологических потребностей детей в пищевых веществах</w:t>
      </w:r>
    </w:p>
    <w:p w14:paraId="520475D2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color w:val="1E2120"/>
          <w:sz w:val="21"/>
          <w:szCs w:val="21"/>
        </w:rPr>
        <w:t>7.1. Обучающиеся общеобразовательной организации получают питание согласно установленному и ут</w:t>
      </w:r>
      <w:r>
        <w:rPr>
          <w:rFonts w:ascii="Arial" w:hAnsi="Arial" w:cs="Arial"/>
          <w:color w:val="1E2120"/>
          <w:sz w:val="21"/>
          <w:szCs w:val="21"/>
        </w:rPr>
        <w:t>вержденному директором школы режиму питания в зависимости от их режима обучения в образовательной организации (</w:t>
      </w:r>
      <w:r>
        <w:rPr>
          <w:rStyle w:val="a5"/>
          <w:rFonts w:ascii="Arial" w:hAnsi="Arial" w:cs="Arial"/>
          <w:color w:val="1E2120"/>
          <w:sz w:val="21"/>
          <w:szCs w:val="21"/>
        </w:rPr>
        <w:t>Приложение 4</w:t>
      </w:r>
      <w:r>
        <w:rPr>
          <w:rFonts w:ascii="Arial" w:hAnsi="Arial" w:cs="Arial"/>
          <w:color w:val="1E2120"/>
          <w:sz w:val="21"/>
          <w:szCs w:val="21"/>
        </w:rPr>
        <w:t>).</w:t>
      </w:r>
      <w:r>
        <w:rPr>
          <w:rFonts w:ascii="Arial" w:hAnsi="Arial" w:cs="Arial"/>
          <w:color w:val="1E2120"/>
          <w:sz w:val="21"/>
          <w:szCs w:val="21"/>
        </w:rPr>
        <w:br/>
        <w:t>7.2. Питание детей должно осуществляться в соответствии с меню, утвержденным директором общеобразовательной организации.</w:t>
      </w:r>
      <w:r>
        <w:rPr>
          <w:rFonts w:ascii="Arial" w:hAnsi="Arial" w:cs="Arial"/>
          <w:color w:val="1E2120"/>
          <w:sz w:val="21"/>
          <w:szCs w:val="21"/>
        </w:rPr>
        <w:br/>
        <w:t xml:space="preserve">В случае </w:t>
      </w:r>
      <w:r>
        <w:rPr>
          <w:rFonts w:ascii="Arial" w:hAnsi="Arial" w:cs="Arial"/>
          <w:color w:val="1E2120"/>
          <w:sz w:val="21"/>
          <w:szCs w:val="21"/>
        </w:rPr>
        <w:t>привлечения предприятия общественного питания к организации питания детей в школе, меню должно утверждаться руководителем предприятия общественного питания, согласовываться директором школы.</w:t>
      </w:r>
      <w:r>
        <w:rPr>
          <w:rFonts w:ascii="Arial" w:hAnsi="Arial" w:cs="Arial"/>
          <w:color w:val="1E2120"/>
          <w:sz w:val="21"/>
          <w:szCs w:val="21"/>
        </w:rPr>
        <w:br/>
        <w:t>В случае если в организации питания детей принимает участие индив</w:t>
      </w:r>
      <w:r>
        <w:rPr>
          <w:rFonts w:ascii="Arial" w:hAnsi="Arial" w:cs="Arial"/>
          <w:color w:val="1E2120"/>
          <w:sz w:val="21"/>
          <w:szCs w:val="21"/>
        </w:rPr>
        <w:t>идуальный предприниматель, меню должно утверждаться индивидуальным предпринимателем, согласовываться директором школы.</w:t>
      </w:r>
      <w:r>
        <w:rPr>
          <w:rFonts w:ascii="Arial" w:hAnsi="Arial" w:cs="Arial"/>
          <w:color w:val="1E2120"/>
          <w:sz w:val="21"/>
          <w:szCs w:val="21"/>
        </w:rPr>
        <w:br/>
        <w:t>7.3. Меню является основным документом для приготовления пищи на пищеблоке общеобразовательной организации.</w:t>
      </w:r>
      <w:r>
        <w:rPr>
          <w:rFonts w:ascii="Arial" w:hAnsi="Arial" w:cs="Arial"/>
          <w:color w:val="1E2120"/>
          <w:sz w:val="21"/>
          <w:szCs w:val="21"/>
        </w:rPr>
        <w:br/>
        <w:t>7.4. Вносить изменения в утве</w:t>
      </w:r>
      <w:r>
        <w:rPr>
          <w:rFonts w:ascii="Arial" w:hAnsi="Arial" w:cs="Arial"/>
          <w:color w:val="1E2120"/>
          <w:sz w:val="21"/>
          <w:szCs w:val="21"/>
        </w:rPr>
        <w:t>рждённое меню, без согласования с директором организации, осуществляющей образовательную деятельность, запрещается.</w:t>
      </w:r>
      <w:r>
        <w:rPr>
          <w:rFonts w:ascii="Arial" w:hAnsi="Arial" w:cs="Arial"/>
          <w:color w:val="1E2120"/>
          <w:sz w:val="21"/>
          <w:szCs w:val="21"/>
        </w:rPr>
        <w:br/>
        <w:t>7.5. При необходимости внесения изменений в меню (несвоевременный завоз продуктов, недоброкачественность продукта) медицинским работником шк</w:t>
      </w:r>
      <w:r>
        <w:rPr>
          <w:rFonts w:ascii="Arial" w:hAnsi="Arial" w:cs="Arial"/>
          <w:color w:val="1E2120"/>
          <w:sz w:val="21"/>
          <w:szCs w:val="21"/>
        </w:rPr>
        <w:t>олы составляется объяснительная записка с указанием причины. В меню вносятся изменения и заверяются подписью директора школы. Исправления в меню не допускаются.</w:t>
      </w:r>
      <w:r>
        <w:rPr>
          <w:rFonts w:ascii="Arial" w:hAnsi="Arial" w:cs="Arial"/>
          <w:color w:val="1E2120"/>
          <w:sz w:val="21"/>
          <w:szCs w:val="21"/>
        </w:rPr>
        <w:br/>
        <w:t>7.6. Основное меню должно разрабатываться на период не менее двух недель (с учетом режима орган</w:t>
      </w:r>
      <w:r>
        <w:rPr>
          <w:rFonts w:ascii="Arial" w:hAnsi="Arial" w:cs="Arial"/>
          <w:color w:val="1E2120"/>
          <w:sz w:val="21"/>
          <w:szCs w:val="21"/>
        </w:rPr>
        <w:t xml:space="preserve">изации) для каждой возрастной группы детей (рекомендуемый образец приведен в </w:t>
      </w:r>
      <w:r>
        <w:rPr>
          <w:rStyle w:val="a5"/>
          <w:rFonts w:ascii="Arial" w:hAnsi="Arial" w:cs="Arial"/>
          <w:color w:val="1E2120"/>
          <w:sz w:val="21"/>
          <w:szCs w:val="21"/>
        </w:rPr>
        <w:t>Приложении 5</w:t>
      </w:r>
      <w:r>
        <w:rPr>
          <w:rFonts w:ascii="Arial" w:hAnsi="Arial" w:cs="Arial"/>
          <w:color w:val="1E2120"/>
          <w:sz w:val="21"/>
          <w:szCs w:val="21"/>
        </w:rPr>
        <w:t>).</w:t>
      </w:r>
      <w:r>
        <w:rPr>
          <w:rFonts w:ascii="Arial" w:hAnsi="Arial" w:cs="Arial"/>
          <w:color w:val="1E2120"/>
          <w:sz w:val="21"/>
          <w:szCs w:val="21"/>
        </w:rPr>
        <w:br/>
        <w:t>7.7. Масса порций для детей должны строго соответствовать возрасту обучающегося (</w:t>
      </w:r>
      <w:r>
        <w:rPr>
          <w:rStyle w:val="a5"/>
          <w:rFonts w:ascii="Arial" w:hAnsi="Arial" w:cs="Arial"/>
          <w:color w:val="1E2120"/>
          <w:sz w:val="21"/>
          <w:szCs w:val="21"/>
        </w:rPr>
        <w:t>Приложение 6</w:t>
      </w:r>
      <w:r>
        <w:rPr>
          <w:rFonts w:ascii="Arial" w:hAnsi="Arial" w:cs="Arial"/>
          <w:color w:val="1E2120"/>
          <w:sz w:val="21"/>
          <w:szCs w:val="21"/>
        </w:rPr>
        <w:t>).</w:t>
      </w:r>
      <w:r>
        <w:rPr>
          <w:rFonts w:ascii="Arial" w:hAnsi="Arial" w:cs="Arial"/>
          <w:color w:val="1E2120"/>
          <w:sz w:val="21"/>
          <w:szCs w:val="21"/>
        </w:rPr>
        <w:br/>
        <w:t xml:space="preserve">7.8. </w:t>
      </w:r>
      <w:ins w:id="4" w:author="Unknown">
        <w:r>
          <w:rPr>
            <w:rFonts w:ascii="Arial" w:hAnsi="Arial" w:cs="Arial"/>
            <w:color w:val="1E2120"/>
            <w:sz w:val="21"/>
            <w:szCs w:val="21"/>
            <w:u w:val="single"/>
          </w:rPr>
          <w:t>При составлении меню для школьников в возрасте от 7 до 18 лет учитывается:</w:t>
        </w:r>
      </w:ins>
    </w:p>
    <w:p w14:paraId="1028E171" w14:textId="77777777" w:rsidR="00000000" w:rsidRDefault="004105C7" w:rsidP="00AB78CD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среднесуточный набор продуктов для каждой возрастной группы (</w:t>
      </w:r>
      <w:r>
        <w:rPr>
          <w:rStyle w:val="a5"/>
          <w:rFonts w:ascii="Arial" w:eastAsia="Times New Roman" w:hAnsi="Arial" w:cs="Arial"/>
          <w:color w:val="1E2120"/>
          <w:sz w:val="21"/>
          <w:szCs w:val="21"/>
        </w:rPr>
        <w:t>Приложение 7</w:t>
      </w:r>
      <w:r>
        <w:rPr>
          <w:rFonts w:ascii="Arial" w:eastAsia="Times New Roman" w:hAnsi="Arial" w:cs="Arial"/>
          <w:color w:val="1E2120"/>
          <w:sz w:val="21"/>
          <w:szCs w:val="21"/>
        </w:rPr>
        <w:t>);</w:t>
      </w:r>
    </w:p>
    <w:p w14:paraId="0B5D71F6" w14:textId="77777777" w:rsidR="00000000" w:rsidRDefault="004105C7" w:rsidP="00AB78CD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объём блюд для каждой возрастной группы (</w:t>
      </w:r>
      <w:r>
        <w:rPr>
          <w:rStyle w:val="a5"/>
          <w:rFonts w:ascii="Arial" w:eastAsia="Times New Roman" w:hAnsi="Arial" w:cs="Arial"/>
          <w:color w:val="1E2120"/>
          <w:sz w:val="21"/>
          <w:szCs w:val="21"/>
        </w:rPr>
        <w:t>Приложение 8</w:t>
      </w:r>
      <w:r>
        <w:rPr>
          <w:rFonts w:ascii="Arial" w:eastAsia="Times New Roman" w:hAnsi="Arial" w:cs="Arial"/>
          <w:color w:val="1E2120"/>
          <w:sz w:val="21"/>
          <w:szCs w:val="21"/>
        </w:rPr>
        <w:t>);</w:t>
      </w:r>
    </w:p>
    <w:p w14:paraId="1AE9AFE7" w14:textId="77777777" w:rsidR="00000000" w:rsidRDefault="004105C7" w:rsidP="00AB78CD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нормы физиологических потребностей;</w:t>
      </w:r>
    </w:p>
    <w:p w14:paraId="120DF9FA" w14:textId="77777777" w:rsidR="00000000" w:rsidRDefault="004105C7" w:rsidP="00AB78CD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 xml:space="preserve">нормы потерь </w:t>
      </w:r>
      <w:r>
        <w:rPr>
          <w:rFonts w:ascii="Arial" w:eastAsia="Times New Roman" w:hAnsi="Arial" w:cs="Arial"/>
          <w:color w:val="1E2120"/>
          <w:sz w:val="21"/>
          <w:szCs w:val="21"/>
        </w:rPr>
        <w:t>при холодной и тепловой обработке продуктов;</w:t>
      </w:r>
    </w:p>
    <w:p w14:paraId="3D3BA31E" w14:textId="77777777" w:rsidR="00000000" w:rsidRDefault="004105C7" w:rsidP="00AB78CD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выход готовых блюд;</w:t>
      </w:r>
    </w:p>
    <w:p w14:paraId="33ED91B0" w14:textId="77777777" w:rsidR="00000000" w:rsidRDefault="004105C7" w:rsidP="00AB78CD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нормы взаимозаменяемости продуктов при приготовлении блюд;</w:t>
      </w:r>
    </w:p>
    <w:p w14:paraId="3BFAD3F8" w14:textId="77777777" w:rsidR="00000000" w:rsidRDefault="004105C7" w:rsidP="00AB78CD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требования Роспотребнадзора в отношении запрещённых продуктов и блюд, использование которых может стать причиной возникновения желуд</w:t>
      </w:r>
      <w:r>
        <w:rPr>
          <w:rFonts w:ascii="Arial" w:eastAsia="Times New Roman" w:hAnsi="Arial" w:cs="Arial"/>
          <w:color w:val="1E2120"/>
          <w:sz w:val="21"/>
          <w:szCs w:val="21"/>
        </w:rPr>
        <w:t>очно-кишечного заболевания или отравления (</w:t>
      </w:r>
      <w:r>
        <w:rPr>
          <w:rStyle w:val="a5"/>
          <w:rFonts w:ascii="Arial" w:eastAsia="Times New Roman" w:hAnsi="Arial" w:cs="Arial"/>
          <w:color w:val="1E2120"/>
          <w:sz w:val="21"/>
          <w:szCs w:val="21"/>
        </w:rPr>
        <w:t>Приложение 9</w:t>
      </w:r>
      <w:r>
        <w:rPr>
          <w:rFonts w:ascii="Arial" w:eastAsia="Times New Roman" w:hAnsi="Arial" w:cs="Arial"/>
          <w:color w:val="1E2120"/>
          <w:sz w:val="21"/>
          <w:szCs w:val="21"/>
        </w:rPr>
        <w:t>).</w:t>
      </w:r>
    </w:p>
    <w:p w14:paraId="20A2B26E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color w:val="1E2120"/>
          <w:sz w:val="21"/>
          <w:szCs w:val="21"/>
        </w:rPr>
        <w:t>7.9. Допускается замена одного вида пищевой продукции, блюд и кулинарных изделий на иные виды пищевой продукции, блюд и кулинарных изделий в соответствии с таблицей замены пищевой продукции с учетом</w:t>
      </w:r>
      <w:r>
        <w:rPr>
          <w:rFonts w:ascii="Arial" w:hAnsi="Arial" w:cs="Arial"/>
          <w:color w:val="1E2120"/>
          <w:sz w:val="21"/>
          <w:szCs w:val="21"/>
        </w:rPr>
        <w:t xml:space="preserve"> ее пищевой ценности (</w:t>
      </w:r>
      <w:r>
        <w:rPr>
          <w:rStyle w:val="a5"/>
          <w:rFonts w:ascii="Arial" w:hAnsi="Arial" w:cs="Arial"/>
          <w:color w:val="1E2120"/>
          <w:sz w:val="21"/>
          <w:szCs w:val="21"/>
        </w:rPr>
        <w:t>Приложение 10</w:t>
      </w:r>
      <w:r>
        <w:rPr>
          <w:rFonts w:ascii="Arial" w:hAnsi="Arial" w:cs="Arial"/>
          <w:color w:val="1E2120"/>
          <w:sz w:val="21"/>
          <w:szCs w:val="21"/>
        </w:rPr>
        <w:t>).</w:t>
      </w:r>
      <w:r>
        <w:rPr>
          <w:rFonts w:ascii="Arial" w:hAnsi="Arial" w:cs="Arial"/>
          <w:color w:val="1E2120"/>
          <w:sz w:val="21"/>
          <w:szCs w:val="21"/>
        </w:rPr>
        <w:br/>
        <w:t xml:space="preserve">7.10. Меню допускается корректировать с учетом </w:t>
      </w:r>
      <w:proofErr w:type="spellStart"/>
      <w:r>
        <w:rPr>
          <w:rFonts w:ascii="Arial" w:hAnsi="Arial" w:cs="Arial"/>
          <w:color w:val="1E2120"/>
          <w:sz w:val="21"/>
          <w:szCs w:val="21"/>
        </w:rPr>
        <w:t>климато</w:t>
      </w:r>
      <w:proofErr w:type="spellEnd"/>
      <w:r>
        <w:rPr>
          <w:rFonts w:ascii="Arial" w:hAnsi="Arial" w:cs="Arial"/>
          <w:color w:val="1E2120"/>
          <w:sz w:val="21"/>
          <w:szCs w:val="21"/>
        </w:rPr>
        <w:t>-географических, национальных, конфессиональных и территориальных особенностей питания населения, при условии соблюдения требований к содержанию и соотношению в рац</w:t>
      </w:r>
      <w:r>
        <w:rPr>
          <w:rFonts w:ascii="Arial" w:hAnsi="Arial" w:cs="Arial"/>
          <w:color w:val="1E2120"/>
          <w:sz w:val="21"/>
          <w:szCs w:val="21"/>
        </w:rPr>
        <w:t>ионе питания детей основных пищевых веществ (</w:t>
      </w:r>
      <w:r>
        <w:rPr>
          <w:rStyle w:val="a5"/>
          <w:rFonts w:ascii="Arial" w:hAnsi="Arial" w:cs="Arial"/>
          <w:color w:val="1E2120"/>
          <w:sz w:val="21"/>
          <w:szCs w:val="21"/>
        </w:rPr>
        <w:t>Приложение 11</w:t>
      </w:r>
      <w:r>
        <w:rPr>
          <w:rFonts w:ascii="Arial" w:hAnsi="Arial" w:cs="Arial"/>
          <w:color w:val="1E2120"/>
          <w:sz w:val="21"/>
          <w:szCs w:val="21"/>
        </w:rPr>
        <w:t>).</w:t>
      </w:r>
      <w:r>
        <w:rPr>
          <w:rFonts w:ascii="Arial" w:hAnsi="Arial" w:cs="Arial"/>
          <w:color w:val="1E2120"/>
          <w:sz w:val="21"/>
          <w:szCs w:val="21"/>
        </w:rPr>
        <w:br/>
        <w:t>7.11. Для дополнительного обогащения рациона питания детей микронутриентами в эндемичных по недостатку отдельных микроэлементов регионах в меню должна использоваться специализированная пищевая пр</w:t>
      </w:r>
      <w:r>
        <w:rPr>
          <w:rFonts w:ascii="Arial" w:hAnsi="Arial" w:cs="Arial"/>
          <w:color w:val="1E2120"/>
          <w:sz w:val="21"/>
          <w:szCs w:val="21"/>
        </w:rPr>
        <w:t>одукция промышленного выпуска, обогащенные витаминами и микроэлементами, а также витаминизированные напитки промышленного выпуска. Витаминные напитки должны готовиться в соответствии с прилагаемыми инструкциями непосредственно перед раздачей. Замена витами</w:t>
      </w:r>
      <w:r>
        <w:rPr>
          <w:rFonts w:ascii="Arial" w:hAnsi="Arial" w:cs="Arial"/>
          <w:color w:val="1E2120"/>
          <w:sz w:val="21"/>
          <w:szCs w:val="21"/>
        </w:rPr>
        <w:t xml:space="preserve">низации блюд выдачей детям поливитаминных препаратов не допускается. В целях профилактики </w:t>
      </w:r>
      <w:proofErr w:type="spellStart"/>
      <w:r>
        <w:rPr>
          <w:rFonts w:ascii="Arial" w:hAnsi="Arial" w:cs="Arial"/>
          <w:color w:val="1E2120"/>
          <w:sz w:val="21"/>
          <w:szCs w:val="21"/>
        </w:rPr>
        <w:t>йододефицитных</w:t>
      </w:r>
      <w:proofErr w:type="spellEnd"/>
      <w:r>
        <w:rPr>
          <w:rFonts w:ascii="Arial" w:hAnsi="Arial" w:cs="Arial"/>
          <w:color w:val="1E2120"/>
          <w:sz w:val="21"/>
          <w:szCs w:val="21"/>
        </w:rPr>
        <w:t xml:space="preserve"> состояний у детей должна использоваться соль поваренная пищевая йодированная при приготовлении блюд и кулинарных изделий.</w:t>
      </w:r>
      <w:r>
        <w:rPr>
          <w:rFonts w:ascii="Arial" w:hAnsi="Arial" w:cs="Arial"/>
          <w:color w:val="1E2120"/>
          <w:sz w:val="21"/>
          <w:szCs w:val="21"/>
        </w:rPr>
        <w:br/>
        <w:t xml:space="preserve">7.12. </w:t>
      </w:r>
      <w:ins w:id="5" w:author="Unknown">
        <w:r>
          <w:rPr>
            <w:rFonts w:ascii="Arial" w:hAnsi="Arial" w:cs="Arial"/>
            <w:color w:val="1E2120"/>
            <w:sz w:val="21"/>
            <w:szCs w:val="21"/>
            <w:u w:val="single"/>
          </w:rPr>
          <w:t>На информационных стенд</w:t>
        </w:r>
        <w:r>
          <w:rPr>
            <w:rFonts w:ascii="Arial" w:hAnsi="Arial" w:cs="Arial"/>
            <w:color w:val="1E2120"/>
            <w:sz w:val="21"/>
            <w:szCs w:val="21"/>
            <w:u w:val="single"/>
          </w:rPr>
          <w:t>ах школьной столовой вывешивается следующая информация:</w:t>
        </w:r>
      </w:ins>
    </w:p>
    <w:p w14:paraId="1CA3D791" w14:textId="77777777" w:rsidR="00000000" w:rsidRDefault="004105C7" w:rsidP="00AB78CD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ежедневное меню основного (организованного) питания на сутки для всех возрастных групп обучающихся с указанием наименования приема пищи, наименования блюда, массы порции, калорийности порции;</w:t>
      </w:r>
    </w:p>
    <w:p w14:paraId="54919297" w14:textId="77777777" w:rsidR="00000000" w:rsidRDefault="004105C7" w:rsidP="00AB78CD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рекоменд</w:t>
      </w:r>
      <w:r>
        <w:rPr>
          <w:rFonts w:ascii="Arial" w:eastAsia="Times New Roman" w:hAnsi="Arial" w:cs="Arial"/>
          <w:color w:val="1E2120"/>
          <w:sz w:val="21"/>
          <w:szCs w:val="21"/>
        </w:rPr>
        <w:t>ации по организации здорового питания детей.</w:t>
      </w:r>
    </w:p>
    <w:p w14:paraId="6FB19E8B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color w:val="1E2120"/>
          <w:sz w:val="21"/>
          <w:szCs w:val="21"/>
        </w:rPr>
        <w:t>7.13. При наличии детей в общеобразовательной организации, имеющих рекомендации по специальному питанию, в меню обязательно включаются блюда диетического питания.</w:t>
      </w:r>
      <w:r>
        <w:rPr>
          <w:rFonts w:ascii="Arial" w:hAnsi="Arial" w:cs="Arial"/>
          <w:color w:val="1E2120"/>
          <w:sz w:val="21"/>
          <w:szCs w:val="21"/>
        </w:rPr>
        <w:br/>
        <w:t>7.14. Для детей, нуждающихся в лечебном и диетич</w:t>
      </w:r>
      <w:r>
        <w:rPr>
          <w:rFonts w:ascii="Arial" w:hAnsi="Arial" w:cs="Arial"/>
          <w:color w:val="1E2120"/>
          <w:sz w:val="21"/>
          <w:szCs w:val="21"/>
        </w:rPr>
        <w:t>еском питании, должно быть организовано лечебное и диетическое питание в соответствии с представленными родителями (законными представителями ребенка) назначениями лечащего врача.</w:t>
      </w:r>
      <w:r>
        <w:rPr>
          <w:rFonts w:ascii="Arial" w:hAnsi="Arial" w:cs="Arial"/>
          <w:color w:val="1E2120"/>
          <w:sz w:val="21"/>
          <w:szCs w:val="21"/>
        </w:rPr>
        <w:br/>
        <w:t xml:space="preserve">7.15. Индивидуальное меню должно быть разработано специалистом-диетологом с </w:t>
      </w:r>
      <w:r>
        <w:rPr>
          <w:rFonts w:ascii="Arial" w:hAnsi="Arial" w:cs="Arial"/>
          <w:color w:val="1E2120"/>
          <w:sz w:val="21"/>
          <w:szCs w:val="21"/>
        </w:rPr>
        <w:t>учетом заболевания ребенка (по назначениям лечащего врача).</w:t>
      </w:r>
      <w:r>
        <w:rPr>
          <w:rFonts w:ascii="Arial" w:hAnsi="Arial" w:cs="Arial"/>
          <w:color w:val="1E2120"/>
          <w:sz w:val="21"/>
          <w:szCs w:val="21"/>
        </w:rPr>
        <w:br/>
        <w:t>7.16. Дети, нуждающиеся в лечебном и/или диетическом питании, вправе питаться по индивидуальному меню или пищей, принесённой из дома. Если родители выбрали второй вариант, в школе необходимо созда</w:t>
      </w:r>
      <w:r>
        <w:rPr>
          <w:rFonts w:ascii="Arial" w:hAnsi="Arial" w:cs="Arial"/>
          <w:color w:val="1E2120"/>
          <w:sz w:val="21"/>
          <w:szCs w:val="21"/>
        </w:rPr>
        <w:t>ть особые условия в специально отведённом помещении или месте.</w:t>
      </w:r>
      <w:r>
        <w:rPr>
          <w:rFonts w:ascii="Arial" w:hAnsi="Arial" w:cs="Arial"/>
          <w:color w:val="1E2120"/>
          <w:sz w:val="21"/>
          <w:szCs w:val="21"/>
        </w:rPr>
        <w:br/>
        <w:t>7.17. Выдача детям рационов питания должна осуществляться в соответствии с утвержденными индивидуальными меню, под контролем ответственных лиц, назначенных в общеобразовательной организации.</w:t>
      </w:r>
    </w:p>
    <w:p w14:paraId="0C1C25B9" w14:textId="77777777" w:rsidR="00000000" w:rsidRDefault="004105C7">
      <w:pPr>
        <w:pStyle w:val="3"/>
        <w:divId w:val="1024864879"/>
        <w:rPr>
          <w:rFonts w:eastAsia="Times New Roman"/>
          <w:color w:val="1E2120"/>
        </w:rPr>
      </w:pPr>
      <w:r>
        <w:rPr>
          <w:rFonts w:eastAsia="Times New Roman"/>
          <w:color w:val="1E2120"/>
        </w:rPr>
        <w:t>8.</w:t>
      </w:r>
      <w:r>
        <w:rPr>
          <w:rFonts w:eastAsia="Times New Roman"/>
          <w:color w:val="1E2120"/>
        </w:rPr>
        <w:t xml:space="preserve"> Порядок организации питания в общеобразовательной организации</w:t>
      </w:r>
    </w:p>
    <w:p w14:paraId="2EDFDAFD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color w:val="1E2120"/>
          <w:sz w:val="21"/>
          <w:szCs w:val="21"/>
        </w:rPr>
        <w:t>8.1. Организация питания обучающихся в общеобразовательной организации является обязательным направлением деятельности школы.</w:t>
      </w:r>
      <w:r>
        <w:rPr>
          <w:rFonts w:ascii="Arial" w:hAnsi="Arial" w:cs="Arial"/>
          <w:color w:val="1E2120"/>
          <w:sz w:val="21"/>
          <w:szCs w:val="21"/>
        </w:rPr>
        <w:br/>
        <w:t>8.2. Обучающиеся по образовательным программам начального общего об</w:t>
      </w:r>
      <w:r>
        <w:rPr>
          <w:rFonts w:ascii="Arial" w:hAnsi="Arial" w:cs="Arial"/>
          <w:color w:val="1E2120"/>
          <w:sz w:val="21"/>
          <w:szCs w:val="21"/>
        </w:rPr>
        <w:t>разования в государственных и муниципальных образовательных организациях обеспечиваются учредителями таких организаций не менее одного раза в день бесплатным горячим питанием, предусматривающим наличие горячего блюда, не считая горячего напитка, за счет бю</w:t>
      </w:r>
      <w:r>
        <w:rPr>
          <w:rFonts w:ascii="Arial" w:hAnsi="Arial" w:cs="Arial"/>
          <w:color w:val="1E2120"/>
          <w:sz w:val="21"/>
          <w:szCs w:val="21"/>
        </w:rPr>
        <w:t>джетных ассигнований федерального бюджета, бюджетов субъектов Российской Федерации, местных бюджетов и иных источников финансирования, предусмотренных законодательством Российской Федерации.</w:t>
      </w:r>
      <w:r>
        <w:rPr>
          <w:rFonts w:ascii="Arial" w:hAnsi="Arial" w:cs="Arial"/>
          <w:color w:val="1E2120"/>
          <w:sz w:val="21"/>
          <w:szCs w:val="21"/>
        </w:rPr>
        <w:br/>
        <w:t>8.3. Обеспечение питанием обучающихся за счет бюджетных ассигнова</w:t>
      </w:r>
      <w:r>
        <w:rPr>
          <w:rFonts w:ascii="Arial" w:hAnsi="Arial" w:cs="Arial"/>
          <w:color w:val="1E2120"/>
          <w:sz w:val="21"/>
          <w:szCs w:val="21"/>
        </w:rPr>
        <w:t>ний бюджетов субъектов Российской Федерации осуществляется в случаях и в порядке, которые установлены органами государственной власти субъектов Российской Федерации, обучающихся за счет бюджетных ассигнований местных бюджетов - органами местного самоуправл</w:t>
      </w:r>
      <w:r>
        <w:rPr>
          <w:rFonts w:ascii="Arial" w:hAnsi="Arial" w:cs="Arial"/>
          <w:color w:val="1E2120"/>
          <w:sz w:val="21"/>
          <w:szCs w:val="21"/>
        </w:rPr>
        <w:t>ения.</w:t>
      </w:r>
      <w:r>
        <w:rPr>
          <w:rFonts w:ascii="Arial" w:hAnsi="Arial" w:cs="Arial"/>
          <w:color w:val="1E2120"/>
          <w:sz w:val="21"/>
          <w:szCs w:val="21"/>
        </w:rPr>
        <w:br/>
        <w:t xml:space="preserve">8.4. Администрация общеобразовательной организации обеспечивает принятие организационно-управленческих решений, направленных на обеспечение горячим питанием обучающихся, пропаганде принципов и санитарно-гигиенических основ здорового питания, ведение </w:t>
      </w:r>
      <w:r>
        <w:rPr>
          <w:rFonts w:ascii="Arial" w:hAnsi="Arial" w:cs="Arial"/>
          <w:color w:val="1E2120"/>
          <w:sz w:val="21"/>
          <w:szCs w:val="21"/>
        </w:rPr>
        <w:t>консультационной и разъяснительной работы с родителями (законными представителями) обучающихся.</w:t>
      </w:r>
      <w:r>
        <w:rPr>
          <w:rFonts w:ascii="Arial" w:hAnsi="Arial" w:cs="Arial"/>
          <w:color w:val="1E2120"/>
          <w:sz w:val="21"/>
          <w:szCs w:val="21"/>
        </w:rPr>
        <w:br/>
        <w:t>8.5. При нахождении детей в общеобразовательной организации более 4 часов обеспечивается возможность организации горячего питания. При продолжительности экзамен</w:t>
      </w:r>
      <w:r>
        <w:rPr>
          <w:rFonts w:ascii="Arial" w:hAnsi="Arial" w:cs="Arial"/>
          <w:color w:val="1E2120"/>
          <w:sz w:val="21"/>
          <w:szCs w:val="21"/>
        </w:rPr>
        <w:t>а от 4 часов и более обучающиеся обеспечиваются питанием. Независимо от продолжительности экзамена обеспечивается питьевой режим. При проведении экскурсий, походов, поездок питание организованных групп детей осуществляется с интервалами не более 4 часов.</w:t>
      </w:r>
      <w:r>
        <w:rPr>
          <w:rFonts w:ascii="Arial" w:hAnsi="Arial" w:cs="Arial"/>
          <w:color w:val="1E2120"/>
          <w:sz w:val="21"/>
          <w:szCs w:val="21"/>
        </w:rPr>
        <w:br/>
        <w:t>8</w:t>
      </w:r>
      <w:r>
        <w:rPr>
          <w:rFonts w:ascii="Arial" w:hAnsi="Arial" w:cs="Arial"/>
          <w:color w:val="1E2120"/>
          <w:sz w:val="21"/>
          <w:szCs w:val="21"/>
        </w:rPr>
        <w:t>.6. Для обучающихся школы предусматривается организация двухразового горячего питания (завтрак и обед), а также реализация (свободная продажа) готовых блюд и буфетной продукции. Обучающиеся, находящиеся в группах продленного дня, обеспечиваются трехразовым</w:t>
      </w:r>
      <w:r>
        <w:rPr>
          <w:rFonts w:ascii="Arial" w:hAnsi="Arial" w:cs="Arial"/>
          <w:color w:val="1E2120"/>
          <w:sz w:val="21"/>
          <w:szCs w:val="21"/>
        </w:rPr>
        <w:t xml:space="preserve"> питанием (завтрак, обед и полдник) в соответствии с СанПиН 2.3/2.4.3590-20 "Санитарно-эпидемиологические требования к организации общественного питания населения".</w:t>
      </w:r>
      <w:r>
        <w:rPr>
          <w:rFonts w:ascii="Arial" w:hAnsi="Arial" w:cs="Arial"/>
          <w:color w:val="1E2120"/>
          <w:sz w:val="21"/>
          <w:szCs w:val="21"/>
        </w:rPr>
        <w:br/>
        <w:t>8.7. Изготовление продукции должно производиться в соответствии с меню, утвержденным (согла</w:t>
      </w:r>
      <w:r>
        <w:rPr>
          <w:rFonts w:ascii="Arial" w:hAnsi="Arial" w:cs="Arial"/>
          <w:color w:val="1E2120"/>
          <w:sz w:val="21"/>
          <w:szCs w:val="21"/>
        </w:rPr>
        <w:t>сованным) директором школы или уполномоченным им лицом, по технологическим документам, в том числе технологической карте, технико-технологической карте, технологической инструкции. В этом документе должна быть прописана температура горячих, жидких и иных г</w:t>
      </w:r>
      <w:r>
        <w:rPr>
          <w:rFonts w:ascii="Arial" w:hAnsi="Arial" w:cs="Arial"/>
          <w:color w:val="1E2120"/>
          <w:sz w:val="21"/>
          <w:szCs w:val="21"/>
        </w:rPr>
        <w:t>орячих блюд, холодных супов и напитков. Наименование блюд и кулинарных изделий, указываемых в меню, должны соответствовать их наименованиям, указанным в технологических документах.</w:t>
      </w:r>
      <w:r>
        <w:rPr>
          <w:rFonts w:ascii="Arial" w:hAnsi="Arial" w:cs="Arial"/>
          <w:color w:val="1E2120"/>
          <w:sz w:val="21"/>
          <w:szCs w:val="21"/>
        </w:rPr>
        <w:br/>
        <w:t xml:space="preserve">8.8. </w:t>
      </w:r>
      <w:ins w:id="6" w:author="Unknown">
        <w:r>
          <w:rPr>
            <w:rFonts w:ascii="Arial" w:hAnsi="Arial" w:cs="Arial"/>
            <w:color w:val="1E2120"/>
            <w:sz w:val="21"/>
            <w:szCs w:val="21"/>
            <w:u w:val="single"/>
          </w:rPr>
          <w:t>При формировании рациона здорового питания и меню при организации пита</w:t>
        </w:r>
        <w:r>
          <w:rPr>
            <w:rFonts w:ascii="Arial" w:hAnsi="Arial" w:cs="Arial"/>
            <w:color w:val="1E2120"/>
            <w:sz w:val="21"/>
            <w:szCs w:val="21"/>
            <w:u w:val="single"/>
          </w:rPr>
          <w:t>ния детей в школе должны соблюдаться следующие требования:</w:t>
        </w:r>
      </w:ins>
    </w:p>
    <w:p w14:paraId="5CE0D8E6" w14:textId="77777777" w:rsidR="00000000" w:rsidRDefault="004105C7" w:rsidP="00AB78CD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питание детей должно осуществляться посредством реализации основного (организованного) меню, включающего горячее питание, дополнительного питания, а также индивидуальных меню для детей, нуждающихся</w:t>
      </w:r>
      <w:r>
        <w:rPr>
          <w:rFonts w:ascii="Arial" w:eastAsia="Times New Roman" w:hAnsi="Arial" w:cs="Arial"/>
          <w:color w:val="1E2120"/>
          <w:sz w:val="21"/>
          <w:szCs w:val="21"/>
        </w:rPr>
        <w:t xml:space="preserve"> в лечебном и диетическом питании с учетом требований, содержащихся в приложениях №6-13 СанПиН 2.3/2.4.3590-20. </w:t>
      </w:r>
    </w:p>
    <w:p w14:paraId="38EDEA37" w14:textId="77777777" w:rsidR="00000000" w:rsidRDefault="004105C7" w:rsidP="00AB78CD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меню должно предусматривать распределение блюд, кулинарных, мучных, кондитерских и хлебобулочных изделий по отдельным приемам пищи (завтрак, вт</w:t>
      </w:r>
      <w:r>
        <w:rPr>
          <w:rFonts w:ascii="Arial" w:eastAsia="Times New Roman" w:hAnsi="Arial" w:cs="Arial"/>
          <w:color w:val="1E2120"/>
          <w:sz w:val="21"/>
          <w:szCs w:val="21"/>
        </w:rPr>
        <w:t>орой завтрак, обед, полдник, ужин, второй ужин) с учетом следующего:</w:t>
      </w:r>
    </w:p>
    <w:p w14:paraId="1A3F00B9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color w:val="1E2120"/>
          <w:sz w:val="21"/>
          <w:szCs w:val="21"/>
        </w:rPr>
        <w:t>- при отсутствии второго завтрака калорийность основного завтрака должна быть увеличена на 5% соответственно.</w:t>
      </w:r>
      <w:r>
        <w:rPr>
          <w:rFonts w:ascii="Arial" w:hAnsi="Arial" w:cs="Arial"/>
          <w:color w:val="1E2120"/>
          <w:sz w:val="21"/>
          <w:szCs w:val="21"/>
        </w:rPr>
        <w:br/>
        <w:t>- при 12-часовом пребывании возможна организация как отдельного полдника, так</w:t>
      </w:r>
      <w:r>
        <w:rPr>
          <w:rFonts w:ascii="Arial" w:hAnsi="Arial" w:cs="Arial"/>
          <w:color w:val="1E2120"/>
          <w:sz w:val="21"/>
          <w:szCs w:val="21"/>
        </w:rPr>
        <w:t xml:space="preserve"> и "уплотненного" полдника с включением блюд ужина и с распределением калорийности суточного рациона 30%.</w:t>
      </w:r>
      <w:r>
        <w:rPr>
          <w:rFonts w:ascii="Arial" w:hAnsi="Arial" w:cs="Arial"/>
          <w:color w:val="1E2120"/>
          <w:sz w:val="21"/>
          <w:szCs w:val="21"/>
        </w:rPr>
        <w:br/>
        <w:t>- допускается в течение дня отступление от норм калорийности по отдельным приемам пищи в пределах +/-5% при условии, что средний % пищевой ценности за</w:t>
      </w:r>
      <w:r>
        <w:rPr>
          <w:rFonts w:ascii="Arial" w:hAnsi="Arial" w:cs="Arial"/>
          <w:color w:val="1E2120"/>
          <w:sz w:val="21"/>
          <w:szCs w:val="21"/>
        </w:rPr>
        <w:t xml:space="preserve"> неделю будет соответствовать нормам, приведенным в Приложении 13, по каждому приему пищи.</w:t>
      </w:r>
      <w:r>
        <w:rPr>
          <w:rFonts w:ascii="Arial" w:hAnsi="Arial" w:cs="Arial"/>
          <w:color w:val="1E2120"/>
          <w:sz w:val="21"/>
          <w:szCs w:val="21"/>
        </w:rPr>
        <w:br/>
        <w:t>- на период летнего отдыха и оздоровления (до 90 дней), в выходные, праздничные и каникулярные дни, при повышенной физической нагрузке (спортивные соревнования, слет</w:t>
      </w:r>
      <w:r>
        <w:rPr>
          <w:rFonts w:ascii="Arial" w:hAnsi="Arial" w:cs="Arial"/>
          <w:color w:val="1E2120"/>
          <w:sz w:val="21"/>
          <w:szCs w:val="21"/>
        </w:rPr>
        <w:t>ы, сборы и тому подобное) нормы питания, включая калорийность суточного рациона, должны быть увеличены не менее чем на 10% в день на каждого человека.</w:t>
      </w:r>
      <w:r>
        <w:rPr>
          <w:rFonts w:ascii="Arial" w:hAnsi="Arial" w:cs="Arial"/>
          <w:color w:val="1E2120"/>
          <w:sz w:val="21"/>
          <w:szCs w:val="21"/>
        </w:rPr>
        <w:br/>
        <w:t>- разрешается производить замену отдельных видов пищевой продукции в соответствии с санитарными правилами</w:t>
      </w:r>
      <w:r>
        <w:rPr>
          <w:rFonts w:ascii="Arial" w:hAnsi="Arial" w:cs="Arial"/>
          <w:color w:val="1E2120"/>
          <w:sz w:val="21"/>
          <w:szCs w:val="21"/>
        </w:rPr>
        <w:t xml:space="preserve"> и нормами в пределах средств, выделяемых на эти цели организациям для детей-сирот и детей, оставшихся без попечения родителей.</w:t>
      </w:r>
      <w:r>
        <w:rPr>
          <w:rFonts w:ascii="Arial" w:hAnsi="Arial" w:cs="Arial"/>
          <w:color w:val="1E2120"/>
          <w:sz w:val="21"/>
          <w:szCs w:val="21"/>
        </w:rPr>
        <w:br/>
        <w:t>- для детей-сирот и детей, оставшихся без попечения родителей, лиц из числа детей-сирот и детей, оставшихся без попечения родите</w:t>
      </w:r>
      <w:r>
        <w:rPr>
          <w:rFonts w:ascii="Arial" w:hAnsi="Arial" w:cs="Arial"/>
          <w:color w:val="1E2120"/>
          <w:sz w:val="21"/>
          <w:szCs w:val="21"/>
        </w:rPr>
        <w:t>лей, лиц, потерявших в период обучения обоих родителей или единственного родителя, больных хронической дизентерией, туберкулезом, ослабленных детей, а также для больных детей, находящихся в изоляторе, устанавливается 15-процентная надбавка к нормам обеспеч</w:t>
      </w:r>
      <w:r>
        <w:rPr>
          <w:rFonts w:ascii="Arial" w:hAnsi="Arial" w:cs="Arial"/>
          <w:color w:val="1E2120"/>
          <w:sz w:val="21"/>
          <w:szCs w:val="21"/>
        </w:rPr>
        <w:t>ения, приведенным в таблице 3 приложения №7 СанПиН 2.3/2.4.3590-20.</w:t>
      </w:r>
      <w:r>
        <w:rPr>
          <w:rFonts w:ascii="Arial" w:hAnsi="Arial" w:cs="Arial"/>
          <w:color w:val="1E2120"/>
          <w:sz w:val="21"/>
          <w:szCs w:val="21"/>
        </w:rPr>
        <w:br/>
        <w:t>- для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</w:t>
      </w:r>
      <w:r>
        <w:rPr>
          <w:rFonts w:ascii="Arial" w:hAnsi="Arial" w:cs="Arial"/>
          <w:color w:val="1E2120"/>
          <w:sz w:val="21"/>
          <w:szCs w:val="21"/>
        </w:rPr>
        <w:t>динственного родителя, нуждающихся в лечебном и диетическом питании, по согласованию с органами здравоохранения определяются виды пищевой продукции и блюда с учетом заболеваний указанных лиц.</w:t>
      </w:r>
      <w:r>
        <w:rPr>
          <w:rFonts w:ascii="Arial" w:hAnsi="Arial" w:cs="Arial"/>
          <w:color w:val="1E2120"/>
          <w:sz w:val="21"/>
          <w:szCs w:val="21"/>
        </w:rPr>
        <w:br/>
        <w:t>- для детей-сирот и детей, оставшихся без попечения родителей, п</w:t>
      </w:r>
      <w:r>
        <w:rPr>
          <w:rFonts w:ascii="Arial" w:hAnsi="Arial" w:cs="Arial"/>
          <w:color w:val="1E2120"/>
          <w:sz w:val="21"/>
          <w:szCs w:val="21"/>
        </w:rPr>
        <w:t>итание детей должно быть организовано 5-6 разовое в сутки по месту фактического пребывания ребенка.</w:t>
      </w:r>
      <w:r>
        <w:rPr>
          <w:rFonts w:ascii="Arial" w:hAnsi="Arial" w:cs="Arial"/>
          <w:color w:val="1E2120"/>
          <w:sz w:val="21"/>
          <w:szCs w:val="21"/>
        </w:rPr>
        <w:br/>
        <w:t>8.9. При организованных перевозках групп детей автомобильным, водным и другими видами транспорта и при проведении массовых мероприятий с участием детей мене</w:t>
      </w:r>
      <w:r>
        <w:rPr>
          <w:rFonts w:ascii="Arial" w:hAnsi="Arial" w:cs="Arial"/>
          <w:color w:val="1E2120"/>
          <w:sz w:val="21"/>
          <w:szCs w:val="21"/>
        </w:rPr>
        <w:t>е 4 часов допускается использовать набор пищевой продукции ("сухой паек"), свыше 4 часов (за исключением ночного времени с 23.00 до 7.00) - должно быть организовано горячее питание.</w:t>
      </w:r>
      <w:r>
        <w:rPr>
          <w:rFonts w:ascii="Arial" w:hAnsi="Arial" w:cs="Arial"/>
          <w:color w:val="1E2120"/>
          <w:sz w:val="21"/>
          <w:szCs w:val="21"/>
        </w:rPr>
        <w:br/>
        <w:t>8.10. Перечень пищевой продукции, которая не допускается при организации п</w:t>
      </w:r>
      <w:r>
        <w:rPr>
          <w:rFonts w:ascii="Arial" w:hAnsi="Arial" w:cs="Arial"/>
          <w:color w:val="1E2120"/>
          <w:sz w:val="21"/>
          <w:szCs w:val="21"/>
        </w:rPr>
        <w:t xml:space="preserve">итания детей, приведен в </w:t>
      </w:r>
      <w:r>
        <w:rPr>
          <w:rStyle w:val="a5"/>
          <w:rFonts w:ascii="Arial" w:hAnsi="Arial" w:cs="Arial"/>
          <w:color w:val="1E2120"/>
          <w:sz w:val="21"/>
          <w:szCs w:val="21"/>
        </w:rPr>
        <w:t>Приложении 9</w:t>
      </w:r>
      <w:r>
        <w:rPr>
          <w:rFonts w:ascii="Arial" w:hAnsi="Arial" w:cs="Arial"/>
          <w:color w:val="1E2120"/>
          <w:sz w:val="21"/>
          <w:szCs w:val="21"/>
        </w:rPr>
        <w:t>.</w:t>
      </w:r>
      <w:r>
        <w:rPr>
          <w:rFonts w:ascii="Arial" w:hAnsi="Arial" w:cs="Arial"/>
          <w:color w:val="1E2120"/>
          <w:sz w:val="21"/>
          <w:szCs w:val="21"/>
        </w:rPr>
        <w:br/>
        <w:t>8.11. В целях контроля за качеством и безопасностью приготовленной пищевой продукции на пищеблоке отбирается суточная проба от каждой партии приготовленной пищевой продукции.</w:t>
      </w:r>
      <w:r>
        <w:rPr>
          <w:rFonts w:ascii="Arial" w:hAnsi="Arial" w:cs="Arial"/>
          <w:color w:val="1E2120"/>
          <w:sz w:val="21"/>
          <w:szCs w:val="21"/>
        </w:rPr>
        <w:br/>
        <w:t xml:space="preserve">8.12. Отбор суточной пробы осуществляется </w:t>
      </w:r>
      <w:r>
        <w:rPr>
          <w:rFonts w:ascii="Arial" w:hAnsi="Arial" w:cs="Arial"/>
          <w:color w:val="1E2120"/>
          <w:sz w:val="21"/>
          <w:szCs w:val="21"/>
        </w:rPr>
        <w:t xml:space="preserve">назначенным ответственным работником пищеблока (членом комиссии по контролю за организацией и качеством питания, бракеражу готовой продукции), в специально выделенные обеззараженные и промаркированные емкости (плотно закрывающиеся) - отдельно каждое блюдо </w:t>
      </w:r>
      <w:r>
        <w:rPr>
          <w:rFonts w:ascii="Arial" w:hAnsi="Arial" w:cs="Arial"/>
          <w:color w:val="1E2120"/>
          <w:sz w:val="21"/>
          <w:szCs w:val="21"/>
        </w:rPr>
        <w:t>и (или) кулинарное изделие.</w:t>
      </w:r>
      <w:r>
        <w:rPr>
          <w:rFonts w:ascii="Arial" w:hAnsi="Arial" w:cs="Arial"/>
          <w:color w:val="1E2120"/>
          <w:sz w:val="21"/>
          <w:szCs w:val="21"/>
        </w:rPr>
        <w:br/>
      </w:r>
      <w:ins w:id="7" w:author="Unknown">
        <w:r>
          <w:rPr>
            <w:rFonts w:ascii="Arial" w:hAnsi="Arial" w:cs="Arial"/>
            <w:color w:val="1E2120"/>
            <w:sz w:val="21"/>
            <w:szCs w:val="21"/>
            <w:u w:val="single"/>
          </w:rPr>
          <w:t>Суточная проба отбирается в объеме:</w:t>
        </w:r>
      </w:ins>
    </w:p>
    <w:p w14:paraId="7E0B6A48" w14:textId="77777777" w:rsidR="00000000" w:rsidRDefault="004105C7" w:rsidP="00AB78CD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порционные блюда, биточки, котлеты, сырники, оладьи, колбаса, бутерброды – поштучно, в объеме одной порции;</w:t>
      </w:r>
    </w:p>
    <w:p w14:paraId="16F94B63" w14:textId="77777777" w:rsidR="00000000" w:rsidRDefault="004105C7" w:rsidP="00AB78CD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холодные закуски, первые блюда, гарниры и напитки (третьи блюда) - в количестве не менее 100 г;</w:t>
      </w:r>
    </w:p>
    <w:p w14:paraId="74CDD8EC" w14:textId="77777777" w:rsidR="00000000" w:rsidRDefault="004105C7" w:rsidP="00AB78CD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порционные вторые блюда, биточки, котлеты, колбаса и т.д. оставляют поштучно, целиком (в объеме одной порции).</w:t>
      </w:r>
    </w:p>
    <w:p w14:paraId="1807CC46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color w:val="1E2120"/>
          <w:sz w:val="21"/>
          <w:szCs w:val="21"/>
        </w:rPr>
        <w:t>8.13. Суточные пробы должны храниться не менее 48</w:t>
      </w:r>
      <w:r>
        <w:rPr>
          <w:rFonts w:ascii="Arial" w:hAnsi="Arial" w:cs="Arial"/>
          <w:color w:val="1E2120"/>
          <w:sz w:val="21"/>
          <w:szCs w:val="21"/>
        </w:rPr>
        <w:t xml:space="preserve"> часов в специально отведенном в холодильнике месте/холодильнике при температуре от +2°С до +6°С.</w:t>
      </w:r>
      <w:r>
        <w:rPr>
          <w:rFonts w:ascii="Arial" w:hAnsi="Arial" w:cs="Arial"/>
          <w:color w:val="1E2120"/>
          <w:sz w:val="21"/>
          <w:szCs w:val="21"/>
        </w:rPr>
        <w:br/>
        <w:t>8.14. Выдача готовой пищи для раздачи разрешается только после проведения контроля комиссией по контролю за организацией и качеством питания, бракеражу готово</w:t>
      </w:r>
      <w:r>
        <w:rPr>
          <w:rFonts w:ascii="Arial" w:hAnsi="Arial" w:cs="Arial"/>
          <w:color w:val="1E2120"/>
          <w:sz w:val="21"/>
          <w:szCs w:val="21"/>
        </w:rPr>
        <w:t>й продукции в составе не менее 3-х человек. Результаты контроля регистрируются в журнале бракеража готовой пищевой продукции (</w:t>
      </w:r>
      <w:r>
        <w:rPr>
          <w:rStyle w:val="a5"/>
          <w:rFonts w:ascii="Arial" w:hAnsi="Arial" w:cs="Arial"/>
          <w:color w:val="1E2120"/>
          <w:sz w:val="21"/>
          <w:szCs w:val="21"/>
        </w:rPr>
        <w:t>Приложение 12</w:t>
      </w:r>
      <w:r>
        <w:rPr>
          <w:rFonts w:ascii="Arial" w:hAnsi="Arial" w:cs="Arial"/>
          <w:color w:val="1E2120"/>
          <w:sz w:val="21"/>
          <w:szCs w:val="21"/>
        </w:rPr>
        <w:t>).</w:t>
      </w:r>
      <w:r>
        <w:rPr>
          <w:rFonts w:ascii="Arial" w:hAnsi="Arial" w:cs="Arial"/>
          <w:color w:val="1E2120"/>
          <w:sz w:val="21"/>
          <w:szCs w:val="21"/>
        </w:rPr>
        <w:br/>
        <w:t xml:space="preserve">8.15. </w:t>
      </w:r>
      <w:ins w:id="8" w:author="Unknown">
        <w:r>
          <w:rPr>
            <w:rFonts w:ascii="Arial" w:hAnsi="Arial" w:cs="Arial"/>
            <w:color w:val="1E2120"/>
            <w:sz w:val="21"/>
            <w:szCs w:val="21"/>
            <w:u w:val="single"/>
          </w:rPr>
          <w:t>Для предотвращения возникновения и распространения инфекционных и массовых неинфекционных заболеваний (отрав</w:t>
        </w:r>
        <w:r>
          <w:rPr>
            <w:rFonts w:ascii="Arial" w:hAnsi="Arial" w:cs="Arial"/>
            <w:color w:val="1E2120"/>
            <w:sz w:val="21"/>
            <w:szCs w:val="21"/>
            <w:u w:val="single"/>
          </w:rPr>
          <w:t>лений) не допускается:</w:t>
        </w:r>
      </w:ins>
    </w:p>
    <w:p w14:paraId="7E345AB0" w14:textId="77777777" w:rsidR="00000000" w:rsidRDefault="004105C7" w:rsidP="00AB78CD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использование запрещенных пищевых продуктов;</w:t>
      </w:r>
    </w:p>
    <w:p w14:paraId="39881A28" w14:textId="77777777" w:rsidR="00000000" w:rsidRDefault="004105C7" w:rsidP="00AB78CD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использование остатков пищи от предыдущего приема и пищи, приготовленной накануне;</w:t>
      </w:r>
    </w:p>
    <w:p w14:paraId="35605310" w14:textId="77777777" w:rsidR="00000000" w:rsidRDefault="004105C7" w:rsidP="00AB78CD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пищевых продуктов с истекшими сроками годности и явными признаками недоброкачественности (порчи);</w:t>
      </w:r>
    </w:p>
    <w:p w14:paraId="4B5F612E" w14:textId="77777777" w:rsidR="00000000" w:rsidRDefault="004105C7" w:rsidP="00AB78CD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 xml:space="preserve">овощей </w:t>
      </w:r>
      <w:r>
        <w:rPr>
          <w:rFonts w:ascii="Arial" w:eastAsia="Times New Roman" w:hAnsi="Arial" w:cs="Arial"/>
          <w:color w:val="1E2120"/>
          <w:sz w:val="21"/>
          <w:szCs w:val="21"/>
        </w:rPr>
        <w:t>и фруктов с наличием плесени и признаками гнили.</w:t>
      </w:r>
    </w:p>
    <w:p w14:paraId="25200FC8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color w:val="1E2120"/>
          <w:sz w:val="21"/>
          <w:szCs w:val="21"/>
        </w:rPr>
        <w:t>8.16. Проверку качества пищи, соблюдение рецептур и технологических режимов осуществляет медицинский работник (комиссия по контролю за организацией и качеством питания, бракеражу готовой продукции). Результа</w:t>
      </w:r>
      <w:r>
        <w:rPr>
          <w:rFonts w:ascii="Arial" w:hAnsi="Arial" w:cs="Arial"/>
          <w:color w:val="1E2120"/>
          <w:sz w:val="21"/>
          <w:szCs w:val="21"/>
        </w:rPr>
        <w:t>ты контроля регистрируются в журнале бракеража готовой пищевой продукции общеобразовательной организации.</w:t>
      </w:r>
      <w:r>
        <w:rPr>
          <w:rFonts w:ascii="Arial" w:hAnsi="Arial" w:cs="Arial"/>
          <w:color w:val="1E2120"/>
          <w:sz w:val="21"/>
          <w:szCs w:val="21"/>
        </w:rPr>
        <w:br/>
        <w:t xml:space="preserve">8.17. </w:t>
      </w:r>
      <w:ins w:id="9" w:author="Unknown">
        <w:r>
          <w:rPr>
            <w:rFonts w:ascii="Arial" w:hAnsi="Arial" w:cs="Arial"/>
            <w:color w:val="1E2120"/>
            <w:sz w:val="21"/>
            <w:szCs w:val="21"/>
            <w:u w:val="single"/>
          </w:rPr>
          <w:t>В компетенцию директора школы по организации питания входит:</w:t>
        </w:r>
      </w:ins>
    </w:p>
    <w:p w14:paraId="5A0A3EFA" w14:textId="77777777" w:rsidR="00000000" w:rsidRDefault="004105C7" w:rsidP="00AB78CD">
      <w:pPr>
        <w:numPr>
          <w:ilvl w:val="0"/>
          <w:numId w:val="9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утверждение ежедневного меню;</w:t>
      </w:r>
    </w:p>
    <w:p w14:paraId="561ED60F" w14:textId="77777777" w:rsidR="00000000" w:rsidRDefault="004105C7" w:rsidP="00AB78CD">
      <w:pPr>
        <w:numPr>
          <w:ilvl w:val="0"/>
          <w:numId w:val="9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контроль состояния производственной базы пищеблока, з</w:t>
      </w:r>
      <w:r>
        <w:rPr>
          <w:rFonts w:ascii="Arial" w:eastAsia="Times New Roman" w:hAnsi="Arial" w:cs="Arial"/>
          <w:color w:val="1E2120"/>
          <w:sz w:val="21"/>
          <w:szCs w:val="21"/>
        </w:rPr>
        <w:t>амена устаревшего оборудования, его ремонт и обеспечение запасными частями;</w:t>
      </w:r>
    </w:p>
    <w:p w14:paraId="7806E419" w14:textId="77777777" w:rsidR="00000000" w:rsidRDefault="004105C7" w:rsidP="00AB78CD">
      <w:pPr>
        <w:numPr>
          <w:ilvl w:val="0"/>
          <w:numId w:val="9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капитальный и текущий ремонт помещений пищеблока;</w:t>
      </w:r>
    </w:p>
    <w:p w14:paraId="3B698D71" w14:textId="77777777" w:rsidR="00000000" w:rsidRDefault="004105C7" w:rsidP="00AB78CD">
      <w:pPr>
        <w:numPr>
          <w:ilvl w:val="0"/>
          <w:numId w:val="9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контроль соблюдения требований санитарно-эпидемиологических правил и норм;</w:t>
      </w:r>
    </w:p>
    <w:p w14:paraId="5B63F35A" w14:textId="77777777" w:rsidR="00000000" w:rsidRDefault="004105C7" w:rsidP="00AB78CD">
      <w:pPr>
        <w:numPr>
          <w:ilvl w:val="0"/>
          <w:numId w:val="9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обеспечение пищеблока школы достаточным количеством сто</w:t>
      </w:r>
      <w:r>
        <w:rPr>
          <w:rFonts w:ascii="Arial" w:eastAsia="Times New Roman" w:hAnsi="Arial" w:cs="Arial"/>
          <w:color w:val="1E2120"/>
          <w:sz w:val="21"/>
          <w:szCs w:val="21"/>
        </w:rPr>
        <w:t>ловой и кухонной посуды, спецодеждой, санитарно-гигиеническими средствами, разделочным оборудованием, и уборочным инвентарем;</w:t>
      </w:r>
    </w:p>
    <w:p w14:paraId="247BB297" w14:textId="77777777" w:rsidR="00000000" w:rsidRDefault="004105C7" w:rsidP="00AB78CD">
      <w:pPr>
        <w:numPr>
          <w:ilvl w:val="0"/>
          <w:numId w:val="9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заключение контрактов на поставку продуктов питания поставщиком.</w:t>
      </w:r>
    </w:p>
    <w:p w14:paraId="387F1E1A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color w:val="1E2120"/>
          <w:sz w:val="21"/>
          <w:szCs w:val="21"/>
        </w:rPr>
        <w:t>8.18. Режим питания устанавливается в зависимости от графика учеб</w:t>
      </w:r>
      <w:r>
        <w:rPr>
          <w:rFonts w:ascii="Arial" w:hAnsi="Arial" w:cs="Arial"/>
          <w:color w:val="1E2120"/>
          <w:sz w:val="21"/>
          <w:szCs w:val="21"/>
        </w:rPr>
        <w:t>ных занятий и утверждается директором школы.</w:t>
      </w:r>
      <w:r>
        <w:rPr>
          <w:rFonts w:ascii="Arial" w:hAnsi="Arial" w:cs="Arial"/>
          <w:color w:val="1E2120"/>
          <w:sz w:val="21"/>
          <w:szCs w:val="21"/>
        </w:rPr>
        <w:br/>
        <w:t>8.19. Работа буфета организуется в течение всего учебного дня.</w:t>
      </w:r>
    </w:p>
    <w:p w14:paraId="7FB29DB7" w14:textId="77777777" w:rsidR="00000000" w:rsidRDefault="004105C7">
      <w:pPr>
        <w:pStyle w:val="3"/>
        <w:divId w:val="1024864879"/>
        <w:rPr>
          <w:rFonts w:eastAsia="Times New Roman"/>
          <w:color w:val="1E2120"/>
        </w:rPr>
      </w:pPr>
      <w:r>
        <w:rPr>
          <w:rFonts w:eastAsia="Times New Roman"/>
          <w:color w:val="1E2120"/>
        </w:rPr>
        <w:t>9. Порядок обеспечения бесплатным питанием обучающихся с ОВЗ</w:t>
      </w:r>
    </w:p>
    <w:p w14:paraId="02596042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color w:val="1E2120"/>
          <w:sz w:val="21"/>
          <w:szCs w:val="21"/>
        </w:rPr>
        <w:t>9.1. Обучающиеся с ограниченными возможностями здоровья, проживающие в организациях, ос</w:t>
      </w:r>
      <w:r>
        <w:rPr>
          <w:rFonts w:ascii="Arial" w:hAnsi="Arial" w:cs="Arial"/>
          <w:color w:val="1E2120"/>
          <w:sz w:val="21"/>
          <w:szCs w:val="21"/>
        </w:rPr>
        <w:t>уществляющих образовательную деятельность, находятся на полном государственном обеспечении и обеспечиваются питанием, одеждой, обувью, мягким и жестким инвентарем. Обучающиеся с ограниченными возможностями здоровья, не проживающие в организациях, осуществл</w:t>
      </w:r>
      <w:r>
        <w:rPr>
          <w:rFonts w:ascii="Arial" w:hAnsi="Arial" w:cs="Arial"/>
          <w:color w:val="1E2120"/>
          <w:sz w:val="21"/>
          <w:szCs w:val="21"/>
        </w:rPr>
        <w:t>яющих образовательную деятельность, обеспечиваются учредителями таких организаций бесплатным двухразовым питанием за счет бюджетных ассигнований федерального бюджета, бюджетов субъектов Российской Федерации, местных бюджетов и иных источников финансировани</w:t>
      </w:r>
      <w:r>
        <w:rPr>
          <w:rFonts w:ascii="Arial" w:hAnsi="Arial" w:cs="Arial"/>
          <w:color w:val="1E2120"/>
          <w:sz w:val="21"/>
          <w:szCs w:val="21"/>
        </w:rPr>
        <w:t>я, предусмотренных законодательством Российской Федерации.</w:t>
      </w:r>
      <w:r>
        <w:rPr>
          <w:rFonts w:ascii="Arial" w:hAnsi="Arial" w:cs="Arial"/>
          <w:color w:val="1E2120"/>
          <w:sz w:val="21"/>
          <w:szCs w:val="21"/>
        </w:rPr>
        <w:br/>
        <w:t xml:space="preserve">9.2. При обеспечении бесплатным двухразовым питанием обучающихся с ОВЗ по образовательным программам начального общего образования, не проживающих в государственных и муниципальных образовательных </w:t>
      </w:r>
      <w:r>
        <w:rPr>
          <w:rFonts w:ascii="Arial" w:hAnsi="Arial" w:cs="Arial"/>
          <w:color w:val="1E2120"/>
          <w:sz w:val="21"/>
          <w:szCs w:val="21"/>
        </w:rPr>
        <w:t>организациях, учитываются п. 2.1 статьи 37 Федерального закона №273-ФЗ.</w:t>
      </w:r>
      <w:r>
        <w:rPr>
          <w:rFonts w:ascii="Arial" w:hAnsi="Arial" w:cs="Arial"/>
          <w:color w:val="1E2120"/>
          <w:sz w:val="21"/>
          <w:szCs w:val="21"/>
        </w:rPr>
        <w:br/>
        <w:t>9.3. Порядок обеспечения бесплатным двухразовым питанием обучающихся с ОВЗ, обучение которых организовано федеральными государственными образовательными организациями на дому, в том чи</w:t>
      </w:r>
      <w:r>
        <w:rPr>
          <w:rFonts w:ascii="Arial" w:hAnsi="Arial" w:cs="Arial"/>
          <w:color w:val="1E2120"/>
          <w:sz w:val="21"/>
          <w:szCs w:val="21"/>
        </w:rPr>
        <w:t>сле возможность замены бесплатного двухразового питания денежной компенсацией, устанавливается федеральными государственными органами, в ведении которых находятся соответствующие образовательные организации.</w:t>
      </w:r>
      <w:r>
        <w:rPr>
          <w:rFonts w:ascii="Arial" w:hAnsi="Arial" w:cs="Arial"/>
          <w:color w:val="1E2120"/>
          <w:sz w:val="21"/>
          <w:szCs w:val="21"/>
        </w:rPr>
        <w:br/>
        <w:t xml:space="preserve">9.4. Порядок обеспечения бесплатным двухразовым </w:t>
      </w:r>
      <w:r>
        <w:rPr>
          <w:rFonts w:ascii="Arial" w:hAnsi="Arial" w:cs="Arial"/>
          <w:color w:val="1E2120"/>
          <w:sz w:val="21"/>
          <w:szCs w:val="21"/>
        </w:rPr>
        <w:t>питанием обучающихся с ограниченными возможностями здоровья, обучение которых организовано государственными образовательными организациями субъектов Российской Федерации и муниципальными образовательными организациями на дому, в том числе возможность замен</w:t>
      </w:r>
      <w:r>
        <w:rPr>
          <w:rFonts w:ascii="Arial" w:hAnsi="Arial" w:cs="Arial"/>
          <w:color w:val="1E2120"/>
          <w:sz w:val="21"/>
          <w:szCs w:val="21"/>
        </w:rPr>
        <w:t>ы бесплатного двухразового питания денежной компенсацией, устанавливается соответственно органами государственной власти субъектов Российской Федерации и органами местного самоуправления.</w:t>
      </w:r>
      <w:r>
        <w:rPr>
          <w:rFonts w:ascii="Arial" w:hAnsi="Arial" w:cs="Arial"/>
          <w:color w:val="1E2120"/>
          <w:sz w:val="21"/>
          <w:szCs w:val="21"/>
        </w:rPr>
        <w:br/>
        <w:t>9.5. Решение об обеспечении бесплатным двухразовым питанием обучающи</w:t>
      </w:r>
      <w:r>
        <w:rPr>
          <w:rFonts w:ascii="Arial" w:hAnsi="Arial" w:cs="Arial"/>
          <w:color w:val="1E2120"/>
          <w:sz w:val="21"/>
          <w:szCs w:val="21"/>
        </w:rPr>
        <w:t xml:space="preserve">хся с ограниченными возможностями здоровья, обучение которых организовано федеральными государственными образовательными организациями, находящимися в ведении Министерства просвещения Российской Федерации, на дому, принимается образовательной организацией </w:t>
      </w:r>
      <w:r>
        <w:rPr>
          <w:rFonts w:ascii="Arial" w:hAnsi="Arial" w:cs="Arial"/>
          <w:color w:val="1E2120"/>
          <w:sz w:val="21"/>
          <w:szCs w:val="21"/>
        </w:rPr>
        <w:t xml:space="preserve">ежегодно до 1 сентября текущего года на основании заявления родителей (законных представителей) обучающегося с ОВЗ о предоставлении бесплатного двухразового питания </w:t>
      </w:r>
      <w:r>
        <w:rPr>
          <w:rStyle w:val="a5"/>
          <w:rFonts w:ascii="Arial" w:hAnsi="Arial" w:cs="Arial"/>
          <w:color w:val="1E2120"/>
          <w:sz w:val="21"/>
          <w:szCs w:val="21"/>
        </w:rPr>
        <w:t>(Приложение №14)</w:t>
      </w:r>
      <w:r>
        <w:rPr>
          <w:rFonts w:ascii="Arial" w:hAnsi="Arial" w:cs="Arial"/>
          <w:color w:val="1E2120"/>
          <w:sz w:val="21"/>
          <w:szCs w:val="21"/>
        </w:rPr>
        <w:t>.</w:t>
      </w:r>
      <w:r>
        <w:rPr>
          <w:rFonts w:ascii="Arial" w:hAnsi="Arial" w:cs="Arial"/>
          <w:color w:val="1E2120"/>
          <w:sz w:val="21"/>
          <w:szCs w:val="21"/>
        </w:rPr>
        <w:br/>
        <w:t>9.6. Решение о предоставлении бесплатного двухразового питания обучающимс</w:t>
      </w:r>
      <w:r>
        <w:rPr>
          <w:rFonts w:ascii="Arial" w:hAnsi="Arial" w:cs="Arial"/>
          <w:color w:val="1E2120"/>
          <w:sz w:val="21"/>
          <w:szCs w:val="21"/>
        </w:rPr>
        <w:t>я с ОВЗ, обучение которых организовано образовательными организациями на дому, принятым на обучение в образовательную организацию в течение учебного года или приобретающим право на предоставление бесплатного двухразового питания в течение учебного года, пр</w:t>
      </w:r>
      <w:r>
        <w:rPr>
          <w:rFonts w:ascii="Arial" w:hAnsi="Arial" w:cs="Arial"/>
          <w:color w:val="1E2120"/>
          <w:sz w:val="21"/>
          <w:szCs w:val="21"/>
        </w:rPr>
        <w:t>инимается образовательной организацией в течение 5 рабочих дней со дня принятия их на обучение или приобретения указанного права на основании заявления.</w:t>
      </w:r>
      <w:r>
        <w:rPr>
          <w:rFonts w:ascii="Arial" w:hAnsi="Arial" w:cs="Arial"/>
          <w:color w:val="1E2120"/>
          <w:sz w:val="21"/>
          <w:szCs w:val="21"/>
        </w:rPr>
        <w:br/>
        <w:t xml:space="preserve">9.7. </w:t>
      </w:r>
      <w:ins w:id="10" w:author="Unknown">
        <w:r>
          <w:rPr>
            <w:rFonts w:ascii="Arial" w:hAnsi="Arial" w:cs="Arial"/>
            <w:color w:val="1E2120"/>
            <w:sz w:val="21"/>
            <w:szCs w:val="21"/>
            <w:u w:val="single"/>
          </w:rPr>
          <w:t>Основаниями для прекращения предоставления бесплатного двухразового питания обучающимся с ОВЗ явля</w:t>
        </w:r>
        <w:r>
          <w:rPr>
            <w:rFonts w:ascii="Arial" w:hAnsi="Arial" w:cs="Arial"/>
            <w:color w:val="1E2120"/>
            <w:sz w:val="21"/>
            <w:szCs w:val="21"/>
            <w:u w:val="single"/>
          </w:rPr>
          <w:t>ются:</w:t>
        </w:r>
      </w:ins>
    </w:p>
    <w:p w14:paraId="39CE714F" w14:textId="77777777" w:rsidR="00000000" w:rsidRDefault="004105C7" w:rsidP="00AB78CD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прекращение образовательных отношений;</w:t>
      </w:r>
    </w:p>
    <w:p w14:paraId="3FDDB96B" w14:textId="77777777" w:rsidR="00000000" w:rsidRDefault="004105C7" w:rsidP="00AB78CD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утрата права на получение бесплатного двухразового питания.</w:t>
      </w:r>
    </w:p>
    <w:p w14:paraId="381F26EC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color w:val="1E2120"/>
          <w:sz w:val="21"/>
          <w:szCs w:val="21"/>
        </w:rPr>
        <w:t>9.8. В случае утраты права на получение бесплатного двухразового питания родители (законные представители) обучающихся с ОВЗ уведомляют в письменной форме общеобразовательную организацию об изменении обстоятельств, влияющих на получение бесплатного двухраз</w:t>
      </w:r>
      <w:r>
        <w:rPr>
          <w:rFonts w:ascii="Arial" w:hAnsi="Arial" w:cs="Arial"/>
          <w:color w:val="1E2120"/>
          <w:sz w:val="21"/>
          <w:szCs w:val="21"/>
        </w:rPr>
        <w:t>ового питания, в срок до 5 рабочих дней со дня возникновения таких обстоятельств.</w:t>
      </w:r>
      <w:r>
        <w:rPr>
          <w:rFonts w:ascii="Arial" w:hAnsi="Arial" w:cs="Arial"/>
          <w:color w:val="1E2120"/>
          <w:sz w:val="21"/>
          <w:szCs w:val="21"/>
        </w:rPr>
        <w:br/>
        <w:t>9.10. Предоставление бесплатного двухразового питания обучающимся с ОВЗ прекращается со дня принятия распорядительного акта организацией, осуществляющей образовательную деяте</w:t>
      </w:r>
      <w:r>
        <w:rPr>
          <w:rFonts w:ascii="Arial" w:hAnsi="Arial" w:cs="Arial"/>
          <w:color w:val="1E2120"/>
          <w:sz w:val="21"/>
          <w:szCs w:val="21"/>
        </w:rPr>
        <w:t>льность, о прекращении предоставления бесплатного двухразового питания по основаниям, перечисленным в пункте 9.7. настоящего Положения.</w:t>
      </w:r>
      <w:r>
        <w:rPr>
          <w:rFonts w:ascii="Arial" w:hAnsi="Arial" w:cs="Arial"/>
          <w:color w:val="1E2120"/>
          <w:sz w:val="21"/>
          <w:szCs w:val="21"/>
        </w:rPr>
        <w:br/>
        <w:t>9.11. Обучающимся с ОВЗ, обучение которых организовано образовательными организациями на дому, бесплатное двухразовое пи</w:t>
      </w:r>
      <w:r>
        <w:rPr>
          <w:rFonts w:ascii="Arial" w:hAnsi="Arial" w:cs="Arial"/>
          <w:color w:val="1E2120"/>
          <w:sz w:val="21"/>
          <w:szCs w:val="21"/>
        </w:rPr>
        <w:t xml:space="preserve">тание заменяется денежной компенсацией за учебные дни на основании заявления </w:t>
      </w:r>
      <w:r>
        <w:rPr>
          <w:rStyle w:val="a5"/>
          <w:rFonts w:ascii="Arial" w:hAnsi="Arial" w:cs="Arial"/>
          <w:color w:val="1E2120"/>
          <w:sz w:val="21"/>
          <w:szCs w:val="21"/>
        </w:rPr>
        <w:t>(Приложение №15)</w:t>
      </w:r>
      <w:r>
        <w:rPr>
          <w:rFonts w:ascii="Arial" w:hAnsi="Arial" w:cs="Arial"/>
          <w:color w:val="1E2120"/>
          <w:sz w:val="21"/>
          <w:szCs w:val="21"/>
        </w:rPr>
        <w:t>.</w:t>
      </w:r>
      <w:r>
        <w:rPr>
          <w:rFonts w:ascii="Arial" w:hAnsi="Arial" w:cs="Arial"/>
          <w:color w:val="1E2120"/>
          <w:sz w:val="21"/>
          <w:szCs w:val="21"/>
        </w:rPr>
        <w:br/>
        <w:t>9.12. Денежная компенсация обучающимся с ОВЗ, принятым на обучение в образовательную организацию с начала учебного года или приобретающим право на денежную компе</w:t>
      </w:r>
      <w:r>
        <w:rPr>
          <w:rFonts w:ascii="Arial" w:hAnsi="Arial" w:cs="Arial"/>
          <w:color w:val="1E2120"/>
          <w:sz w:val="21"/>
          <w:szCs w:val="21"/>
        </w:rPr>
        <w:t>нсацию с начала учебного года, предоставляется с 1 сентября учебного года.</w:t>
      </w:r>
      <w:r>
        <w:rPr>
          <w:rFonts w:ascii="Arial" w:hAnsi="Arial" w:cs="Arial"/>
          <w:color w:val="1E2120"/>
          <w:sz w:val="21"/>
          <w:szCs w:val="21"/>
        </w:rPr>
        <w:br/>
        <w:t>9.13. Денежная компенсация обучающимся с ОВЗ, принятым на обучение в образовательную организацию в течение учебного года или приобретающим право на денежную компенсацию в течение уч</w:t>
      </w:r>
      <w:r>
        <w:rPr>
          <w:rFonts w:ascii="Arial" w:hAnsi="Arial" w:cs="Arial"/>
          <w:color w:val="1E2120"/>
          <w:sz w:val="21"/>
          <w:szCs w:val="21"/>
        </w:rPr>
        <w:t>ебного года, предоставляется с 1-го числа месяца, следующего за месяцем подачи заявления о денежной компенсации.</w:t>
      </w:r>
      <w:r>
        <w:rPr>
          <w:rFonts w:ascii="Arial" w:hAnsi="Arial" w:cs="Arial"/>
          <w:color w:val="1E2120"/>
          <w:sz w:val="21"/>
          <w:szCs w:val="21"/>
        </w:rPr>
        <w:br/>
        <w:t>9.14. На основании распорядительного акта образовательной организации денежная компенсация ежемесячно перечисляется общеобразовательной организ</w:t>
      </w:r>
      <w:r>
        <w:rPr>
          <w:rFonts w:ascii="Arial" w:hAnsi="Arial" w:cs="Arial"/>
          <w:color w:val="1E2120"/>
          <w:sz w:val="21"/>
          <w:szCs w:val="21"/>
        </w:rPr>
        <w:t>ацией на счет обучающегося с ОВЗ или его родителя (законного представителя), указанного в заявлении о денежной компенсации, не позднее 10-го числа следующего месяца.</w:t>
      </w:r>
      <w:r>
        <w:rPr>
          <w:rFonts w:ascii="Arial" w:hAnsi="Arial" w:cs="Arial"/>
          <w:color w:val="1E2120"/>
          <w:sz w:val="21"/>
          <w:szCs w:val="21"/>
        </w:rPr>
        <w:br/>
        <w:t xml:space="preserve">9.15. Образовательная организация ведет ежедневный учет количества фактически полученного </w:t>
      </w:r>
      <w:r>
        <w:rPr>
          <w:rFonts w:ascii="Arial" w:hAnsi="Arial" w:cs="Arial"/>
          <w:color w:val="1E2120"/>
          <w:sz w:val="21"/>
          <w:szCs w:val="21"/>
        </w:rPr>
        <w:t>бесплатного двухразового питания в соответствии с численностью обучающихся с ОВЗ.</w:t>
      </w:r>
      <w:r>
        <w:rPr>
          <w:rFonts w:ascii="Arial" w:hAnsi="Arial" w:cs="Arial"/>
          <w:color w:val="1E2120"/>
          <w:sz w:val="21"/>
          <w:szCs w:val="21"/>
        </w:rPr>
        <w:br/>
        <w:t>9.16. Бесплатное двухразовое питание предоставляется обучающимся с ОВЗ в дни их фактического обучения (участия в теоретических и практических занятиях).</w:t>
      </w:r>
      <w:r>
        <w:rPr>
          <w:rFonts w:ascii="Arial" w:hAnsi="Arial" w:cs="Arial"/>
          <w:color w:val="1E2120"/>
          <w:sz w:val="21"/>
          <w:szCs w:val="21"/>
        </w:rPr>
        <w:br/>
        <w:t>9.17. Размер денежной</w:t>
      </w:r>
      <w:r>
        <w:rPr>
          <w:rFonts w:ascii="Arial" w:hAnsi="Arial" w:cs="Arial"/>
          <w:color w:val="1E2120"/>
          <w:sz w:val="21"/>
          <w:szCs w:val="21"/>
        </w:rPr>
        <w:t xml:space="preserve"> компенсации определяется образовательной организацией самостоятельно исходя из стоимости предоставления бесплатного двухразового питания в учебный день и в пределах бюджетных ассигнований, предусмотренных общеобразовательной организации на эти цели.</w:t>
      </w:r>
    </w:p>
    <w:p w14:paraId="1E24F88A" w14:textId="77777777" w:rsidR="00000000" w:rsidRDefault="004105C7">
      <w:pPr>
        <w:pStyle w:val="3"/>
        <w:divId w:val="1024864879"/>
        <w:rPr>
          <w:rFonts w:eastAsia="Times New Roman"/>
          <w:color w:val="1E2120"/>
        </w:rPr>
      </w:pPr>
      <w:r>
        <w:rPr>
          <w:rFonts w:eastAsia="Times New Roman"/>
          <w:color w:val="1E2120"/>
        </w:rPr>
        <w:t>10. П</w:t>
      </w:r>
      <w:r>
        <w:rPr>
          <w:rFonts w:eastAsia="Times New Roman"/>
          <w:color w:val="1E2120"/>
        </w:rPr>
        <w:t xml:space="preserve">орядок организации дополнительного питания школьников </w:t>
      </w:r>
    </w:p>
    <w:p w14:paraId="0B5F8095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color w:val="1E2120"/>
          <w:sz w:val="21"/>
          <w:szCs w:val="21"/>
        </w:rPr>
        <w:t xml:space="preserve">10.1. </w:t>
      </w:r>
      <w:ins w:id="11" w:author="Unknown">
        <w:r>
          <w:rPr>
            <w:rFonts w:ascii="Arial" w:hAnsi="Arial" w:cs="Arial"/>
            <w:color w:val="1E2120"/>
            <w:sz w:val="21"/>
            <w:szCs w:val="21"/>
            <w:u w:val="single"/>
          </w:rPr>
          <w:t>При организации дополнительного питания детей в общеобразовательной организации должны соблюдаться следующие требования:</w:t>
        </w:r>
      </w:ins>
    </w:p>
    <w:p w14:paraId="69D47B50" w14:textId="77777777" w:rsidR="00000000" w:rsidRDefault="004105C7" w:rsidP="00AB78CD">
      <w:pPr>
        <w:numPr>
          <w:ilvl w:val="0"/>
          <w:numId w:val="11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ассортимент дополнительного питания (буфетной продукции) должен приниматьс</w:t>
      </w:r>
      <w:r>
        <w:rPr>
          <w:rFonts w:ascii="Arial" w:eastAsia="Times New Roman" w:hAnsi="Arial" w:cs="Arial"/>
          <w:color w:val="1E2120"/>
          <w:sz w:val="21"/>
          <w:szCs w:val="21"/>
        </w:rPr>
        <w:t xml:space="preserve">я с учетом ограничений, изложенных в </w:t>
      </w:r>
      <w:r>
        <w:rPr>
          <w:rStyle w:val="a5"/>
          <w:rFonts w:ascii="Arial" w:eastAsia="Times New Roman" w:hAnsi="Arial" w:cs="Arial"/>
          <w:color w:val="1E2120"/>
          <w:sz w:val="21"/>
          <w:szCs w:val="21"/>
        </w:rPr>
        <w:t>Приложении 8</w:t>
      </w:r>
      <w:r>
        <w:rPr>
          <w:rFonts w:ascii="Arial" w:eastAsia="Times New Roman" w:hAnsi="Arial" w:cs="Arial"/>
          <w:color w:val="1E2120"/>
          <w:sz w:val="21"/>
          <w:szCs w:val="21"/>
        </w:rPr>
        <w:t xml:space="preserve"> данного Положения.</w:t>
      </w:r>
    </w:p>
    <w:p w14:paraId="178BAC31" w14:textId="77777777" w:rsidR="00000000" w:rsidRDefault="004105C7" w:rsidP="00AB78CD">
      <w:pPr>
        <w:numPr>
          <w:ilvl w:val="0"/>
          <w:numId w:val="11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соки, напитки, питьевая вода должны реализоваться в потребительской упаковке промышленного изготовления; разливать соки, напитки, питьевую воду в буфете не допускается.</w:t>
      </w:r>
    </w:p>
    <w:p w14:paraId="64599E81" w14:textId="77777777" w:rsidR="00000000" w:rsidRDefault="004105C7" w:rsidP="00AB78CD">
      <w:pPr>
        <w:numPr>
          <w:ilvl w:val="0"/>
          <w:numId w:val="11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для организации до</w:t>
      </w:r>
      <w:r>
        <w:rPr>
          <w:rFonts w:ascii="Arial" w:eastAsia="Times New Roman" w:hAnsi="Arial" w:cs="Arial"/>
          <w:color w:val="1E2120"/>
          <w:sz w:val="21"/>
          <w:szCs w:val="21"/>
        </w:rPr>
        <w:t>полнительного питания детей в школе допускается реализация пищевой продукции через аппараты для автоматической выдачи пищевой продукции.</w:t>
      </w:r>
    </w:p>
    <w:p w14:paraId="5D22985F" w14:textId="77777777" w:rsidR="00000000" w:rsidRDefault="004105C7" w:rsidP="00AB78CD">
      <w:pPr>
        <w:numPr>
          <w:ilvl w:val="0"/>
          <w:numId w:val="11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через аппараты для автоматической выдачи допускаются к реализации пищевая продукция промышленного изготовления в потреб</w:t>
      </w:r>
      <w:r>
        <w:rPr>
          <w:rFonts w:ascii="Arial" w:eastAsia="Times New Roman" w:hAnsi="Arial" w:cs="Arial"/>
          <w:color w:val="1E2120"/>
          <w:sz w:val="21"/>
          <w:szCs w:val="21"/>
        </w:rPr>
        <w:t>ительской (мелкоштучной) упаковке (соки, нектары, стерилизованное молоко, молочная продукция, питьевая негазированная вода, орехи (кроме арахиса), сухофрукты, а также в потребительской упаковке не более 100 грамм: мучные кондитерские изделия, в том числе о</w:t>
      </w:r>
      <w:r>
        <w:rPr>
          <w:rFonts w:ascii="Arial" w:eastAsia="Times New Roman" w:hAnsi="Arial" w:cs="Arial"/>
          <w:color w:val="1E2120"/>
          <w:sz w:val="21"/>
          <w:szCs w:val="21"/>
        </w:rPr>
        <w:t>богащенные микронутриентами (витаминизированные) со сниженным содержание глютена, лактозы, сахара) при соблюдении требований к условиям хранения и срокам годности пищевой продукции, а также при наличии документов, подтверждающих ее качество и безопасность.</w:t>
      </w:r>
    </w:p>
    <w:p w14:paraId="133C68BB" w14:textId="77777777" w:rsidR="00000000" w:rsidRDefault="004105C7">
      <w:pPr>
        <w:pStyle w:val="3"/>
        <w:divId w:val="1024864879"/>
        <w:rPr>
          <w:rFonts w:eastAsia="Times New Roman"/>
          <w:color w:val="1E2120"/>
        </w:rPr>
      </w:pPr>
      <w:r>
        <w:rPr>
          <w:rFonts w:eastAsia="Times New Roman"/>
          <w:color w:val="1E2120"/>
        </w:rPr>
        <w:t>11. Порядок организации питания, предоставляемого на льготной основе</w:t>
      </w:r>
    </w:p>
    <w:p w14:paraId="0F8A76D9" w14:textId="77777777" w:rsidR="00000000" w:rsidRDefault="004105C7">
      <w:pPr>
        <w:pStyle w:val="a7"/>
        <w:spacing w:after="240" w:afterAutospacing="0" w:line="360" w:lineRule="atLeast"/>
        <w:divId w:val="1024864879"/>
        <w:rPr>
          <w:rStyle w:val="a5"/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color w:val="1E2120"/>
          <w:sz w:val="21"/>
          <w:szCs w:val="21"/>
        </w:rPr>
        <w:t>11.1. Обеспечение питанием обучающихся за счет бюджетных ассигнований бюджетов субъектов Российской Федерации осуществляется в случаях и в порядке, которые установлены органами государст</w:t>
      </w:r>
      <w:r>
        <w:rPr>
          <w:rFonts w:ascii="Arial" w:hAnsi="Arial" w:cs="Arial"/>
          <w:color w:val="1E2120"/>
          <w:sz w:val="21"/>
          <w:szCs w:val="21"/>
        </w:rPr>
        <w:t>венной власти субъектов Российской Федерации, обучающихся за счет бюджетных ассигнований местных бюджетов - органами местного самоуправления.</w:t>
      </w:r>
    </w:p>
    <w:p w14:paraId="4DFE1D0D" w14:textId="77777777" w:rsidR="00000000" w:rsidRDefault="004105C7">
      <w:pPr>
        <w:pStyle w:val="6"/>
        <w:divId w:val="1024864879"/>
        <w:rPr>
          <w:rFonts w:eastAsia="Times New Roman"/>
        </w:rPr>
      </w:pPr>
      <w:r>
        <w:rPr>
          <w:rFonts w:eastAsia="Times New Roman"/>
          <w:i/>
          <w:iCs/>
          <w:color w:val="1E2120"/>
        </w:rPr>
        <w:t>Порядок организации и финансирования питания, предоставляемого на льготной основе, вносится образовательной организацией самостоятельно на основании региональных постановлений, распоряжений, приказов.</w:t>
      </w:r>
    </w:p>
    <w:p w14:paraId="28AD5ABC" w14:textId="77777777" w:rsidR="00000000" w:rsidRDefault="004105C7">
      <w:pPr>
        <w:pStyle w:val="3"/>
        <w:divId w:val="1024864879"/>
        <w:rPr>
          <w:rFonts w:eastAsia="Times New Roman"/>
          <w:color w:val="1E2120"/>
        </w:rPr>
      </w:pPr>
      <w:r>
        <w:rPr>
          <w:rFonts w:eastAsia="Times New Roman"/>
          <w:color w:val="1E2120"/>
        </w:rPr>
        <w:t>12. Порядок организации питьевого режима в школе</w:t>
      </w:r>
    </w:p>
    <w:p w14:paraId="1D7E9E10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color w:val="1E2120"/>
          <w:sz w:val="21"/>
          <w:szCs w:val="21"/>
        </w:rPr>
        <w:t xml:space="preserve">12.1. </w:t>
      </w:r>
      <w:r>
        <w:rPr>
          <w:rFonts w:ascii="Arial" w:hAnsi="Arial" w:cs="Arial"/>
          <w:color w:val="1E2120"/>
          <w:sz w:val="21"/>
          <w:szCs w:val="21"/>
        </w:rPr>
        <w:t>Питьевой режим в общеобразовательной организации, а также при проведении массовых мероприятий с участием детей должен осуществляться с соблюдением следующих требований:</w:t>
      </w:r>
      <w:r>
        <w:rPr>
          <w:rFonts w:ascii="Arial" w:hAnsi="Arial" w:cs="Arial"/>
          <w:color w:val="1E2120"/>
          <w:sz w:val="21"/>
          <w:szCs w:val="21"/>
        </w:rPr>
        <w:br/>
        <w:t>12.1.1. Осуществляется обеспечение питьевой водой, отвечающей обязательным требованиям.</w:t>
      </w:r>
      <w:r>
        <w:rPr>
          <w:rFonts w:ascii="Arial" w:hAnsi="Arial" w:cs="Arial"/>
          <w:color w:val="1E2120"/>
          <w:sz w:val="21"/>
          <w:szCs w:val="21"/>
        </w:rPr>
        <w:br/>
        <w:t>12.1.2. Питьевой режим должен быть организован посредством установки стационарных питьевых фонтанчиков, устройств для выдачи воды, выдачи упакованной питьевой воды или с использованием кипяченой питьевой воды. Чаша стационарного питьевого фонтанчика должн</w:t>
      </w:r>
      <w:r>
        <w:rPr>
          <w:rFonts w:ascii="Arial" w:hAnsi="Arial" w:cs="Arial"/>
          <w:color w:val="1E2120"/>
          <w:sz w:val="21"/>
          <w:szCs w:val="21"/>
        </w:rPr>
        <w:t>а ежедневно обрабатываться с применением моющих и дезинфицирующих средств.</w:t>
      </w:r>
      <w:r>
        <w:rPr>
          <w:rFonts w:ascii="Arial" w:hAnsi="Arial" w:cs="Arial"/>
          <w:color w:val="1E2120"/>
          <w:sz w:val="21"/>
          <w:szCs w:val="21"/>
        </w:rPr>
        <w:br/>
        <w:t>12.1.3. При проведении массовых мероприятий длительностью более 2 часов каждый ребенок должен быть обеспечен дополнительно бутилированной питьевой (негазированной) водой промышленно</w:t>
      </w:r>
      <w:r>
        <w:rPr>
          <w:rFonts w:ascii="Arial" w:hAnsi="Arial" w:cs="Arial"/>
          <w:color w:val="1E2120"/>
          <w:sz w:val="21"/>
          <w:szCs w:val="21"/>
        </w:rPr>
        <w:t>го производства, дневной запас которой во время мероприятия должен составлять не менее 1,5 литра на одного ребенка.</w:t>
      </w:r>
      <w:r>
        <w:rPr>
          <w:rFonts w:ascii="Arial" w:hAnsi="Arial" w:cs="Arial"/>
          <w:color w:val="1E2120"/>
          <w:sz w:val="21"/>
          <w:szCs w:val="21"/>
        </w:rPr>
        <w:br/>
        <w:t>12.2. При организации питьевого режима с использованием упакованной питьевой воды промышленного производства, установок с дозированным розли</w:t>
      </w:r>
      <w:r>
        <w:rPr>
          <w:rFonts w:ascii="Arial" w:hAnsi="Arial" w:cs="Arial"/>
          <w:color w:val="1E2120"/>
          <w:sz w:val="21"/>
          <w:szCs w:val="21"/>
        </w:rPr>
        <w:t>вом упакованной питьевой воды (кулеров), кипяченой воды должно быть обеспечено наличие посуды из расчета количества обслуживаемых (списочного состава), изготовленной из материалов, предназначенных для контакта с пищевой продукцией, а также отдельных промар</w:t>
      </w:r>
      <w:r>
        <w:rPr>
          <w:rFonts w:ascii="Arial" w:hAnsi="Arial" w:cs="Arial"/>
          <w:color w:val="1E2120"/>
          <w:sz w:val="21"/>
          <w:szCs w:val="21"/>
        </w:rPr>
        <w:t>кированных подносов для чистой и использованной посуды; контейнеров - для сбора использованной посуды одноразового применения.</w:t>
      </w:r>
      <w:r>
        <w:rPr>
          <w:rFonts w:ascii="Arial" w:hAnsi="Arial" w:cs="Arial"/>
          <w:color w:val="1E2120"/>
          <w:sz w:val="21"/>
          <w:szCs w:val="21"/>
        </w:rPr>
        <w:br/>
        <w:t>12.2.1. Упакованная (бутилированная) питьевая вода допускается к выдаче детям при наличии документов, подтверждающих её происхожд</w:t>
      </w:r>
      <w:r>
        <w:rPr>
          <w:rFonts w:ascii="Arial" w:hAnsi="Arial" w:cs="Arial"/>
          <w:color w:val="1E2120"/>
          <w:sz w:val="21"/>
          <w:szCs w:val="21"/>
        </w:rPr>
        <w:t>ение, безопасность и качество, соответствие упакованной питьевой воды обязательным требованиям.</w:t>
      </w:r>
      <w:r>
        <w:rPr>
          <w:rFonts w:ascii="Arial" w:hAnsi="Arial" w:cs="Arial"/>
          <w:color w:val="1E2120"/>
          <w:sz w:val="21"/>
          <w:szCs w:val="21"/>
        </w:rPr>
        <w:br/>
        <w:t>12.3. Кулеры должны размещаться в местах, не подвергающихся попаданию прямых солнечных лучей. Кулеры должны подвергаться мойке с периодичностью, предусмотренной</w:t>
      </w:r>
      <w:r>
        <w:rPr>
          <w:rFonts w:ascii="Arial" w:hAnsi="Arial" w:cs="Arial"/>
          <w:color w:val="1E2120"/>
          <w:sz w:val="21"/>
          <w:szCs w:val="21"/>
        </w:rPr>
        <w:t xml:space="preserve"> инструкцией по эксплуатации, но не реже одного раза в семь дней. Мойка кулера с применением дезинфекционного средства должна проводиться не реже одного раза в три месяца.</w:t>
      </w:r>
      <w:r>
        <w:rPr>
          <w:rFonts w:ascii="Arial" w:hAnsi="Arial" w:cs="Arial"/>
          <w:color w:val="1E2120"/>
          <w:sz w:val="21"/>
          <w:szCs w:val="21"/>
        </w:rPr>
        <w:br/>
        <w:t xml:space="preserve">12.4. </w:t>
      </w:r>
      <w:ins w:id="12" w:author="Unknown">
        <w:r>
          <w:rPr>
            <w:rFonts w:ascii="Arial" w:hAnsi="Arial" w:cs="Arial"/>
            <w:color w:val="1E2120"/>
            <w:sz w:val="21"/>
            <w:szCs w:val="21"/>
            <w:u w:val="single"/>
          </w:rPr>
          <w:t>Допускается организация питьевого режима с использованием кипяченой питьевой в</w:t>
        </w:r>
        <w:r>
          <w:rPr>
            <w:rFonts w:ascii="Arial" w:hAnsi="Arial" w:cs="Arial"/>
            <w:color w:val="1E2120"/>
            <w:sz w:val="21"/>
            <w:szCs w:val="21"/>
            <w:u w:val="single"/>
          </w:rPr>
          <w:t>оды, при условии соблюдения следующих требований:</w:t>
        </w:r>
      </w:ins>
    </w:p>
    <w:p w14:paraId="1D829565" w14:textId="77777777" w:rsidR="00000000" w:rsidRDefault="004105C7" w:rsidP="00AB78CD">
      <w:pPr>
        <w:numPr>
          <w:ilvl w:val="0"/>
          <w:numId w:val="12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кипятить воду нужно не менее 5 минут;</w:t>
      </w:r>
    </w:p>
    <w:p w14:paraId="35AA0568" w14:textId="77777777" w:rsidR="00000000" w:rsidRDefault="004105C7" w:rsidP="00AB78CD">
      <w:pPr>
        <w:numPr>
          <w:ilvl w:val="0"/>
          <w:numId w:val="12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до раздачи детям кипяченая вода должна быть охлаждена до комнатной температуры непосредственно в емкости, где она кипятилась;</w:t>
      </w:r>
    </w:p>
    <w:p w14:paraId="569E25B8" w14:textId="77777777" w:rsidR="00000000" w:rsidRDefault="004105C7" w:rsidP="00AB78CD">
      <w:pPr>
        <w:numPr>
          <w:ilvl w:val="0"/>
          <w:numId w:val="12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смену воды в емкости для её раздачи необхо</w:t>
      </w:r>
      <w:r>
        <w:rPr>
          <w:rFonts w:ascii="Arial" w:eastAsia="Times New Roman" w:hAnsi="Arial" w:cs="Arial"/>
          <w:color w:val="1E2120"/>
          <w:sz w:val="21"/>
          <w:szCs w:val="21"/>
        </w:rPr>
        <w:t>димо проводить не реже, чем через 3 часа. Перед сменой кипяченой воды емкость должна полностью освобождаться от остатков воды, промываться в соответствии с инструкцией по правилам мытья кухонной посуды, ополаскиваться. Время смены кипяченой воды должно отм</w:t>
      </w:r>
      <w:r>
        <w:rPr>
          <w:rFonts w:ascii="Arial" w:eastAsia="Times New Roman" w:hAnsi="Arial" w:cs="Arial"/>
          <w:color w:val="1E2120"/>
          <w:sz w:val="21"/>
          <w:szCs w:val="21"/>
        </w:rPr>
        <w:t>ечаться в графике, ведение которого осуществляется организацией в произвольной форме.</w:t>
      </w:r>
    </w:p>
    <w:p w14:paraId="0C19F3DD" w14:textId="77777777" w:rsidR="00000000" w:rsidRDefault="004105C7">
      <w:pPr>
        <w:pStyle w:val="3"/>
        <w:divId w:val="1024864879"/>
        <w:rPr>
          <w:rFonts w:eastAsia="Times New Roman"/>
          <w:color w:val="1E2120"/>
        </w:rPr>
      </w:pPr>
      <w:r>
        <w:rPr>
          <w:rFonts w:eastAsia="Times New Roman"/>
          <w:color w:val="1E2120"/>
        </w:rPr>
        <w:t>13. Права и обязанности родителей (законных представителей) обучающихся</w:t>
      </w:r>
    </w:p>
    <w:p w14:paraId="5AAD2DF7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color w:val="1E2120"/>
          <w:sz w:val="21"/>
          <w:szCs w:val="21"/>
        </w:rPr>
        <w:t xml:space="preserve">13.1. </w:t>
      </w:r>
      <w:ins w:id="13" w:author="Unknown">
        <w:r>
          <w:rPr>
            <w:rFonts w:ascii="Arial" w:hAnsi="Arial" w:cs="Arial"/>
            <w:color w:val="1E2120"/>
            <w:sz w:val="21"/>
            <w:szCs w:val="21"/>
            <w:u w:val="single"/>
          </w:rPr>
          <w:t>Родители (законные представители) обучающихся имеют право:</w:t>
        </w:r>
      </w:ins>
    </w:p>
    <w:p w14:paraId="40C93DEA" w14:textId="77777777" w:rsidR="00000000" w:rsidRDefault="004105C7" w:rsidP="00AB78CD">
      <w:pPr>
        <w:numPr>
          <w:ilvl w:val="0"/>
          <w:numId w:val="13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подавать заявление на обеспечение</w:t>
      </w:r>
      <w:r>
        <w:rPr>
          <w:rFonts w:ascii="Arial" w:eastAsia="Times New Roman" w:hAnsi="Arial" w:cs="Arial"/>
          <w:color w:val="1E2120"/>
          <w:sz w:val="21"/>
          <w:szCs w:val="21"/>
        </w:rPr>
        <w:t xml:space="preserve"> своих детей льготным питанием в случаях, предусмотренных действующими нормативными правовыми актами;</w:t>
      </w:r>
    </w:p>
    <w:p w14:paraId="0359040A" w14:textId="77777777" w:rsidR="00000000" w:rsidRDefault="004105C7" w:rsidP="00AB78CD">
      <w:pPr>
        <w:numPr>
          <w:ilvl w:val="0"/>
          <w:numId w:val="13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вносить предложения по улучшению организации питания обучающихся лично, через родительские комитеты и иные органы государственно-общественного управления;</w:t>
      </w:r>
    </w:p>
    <w:p w14:paraId="08FCB8CC" w14:textId="77777777" w:rsidR="00000000" w:rsidRDefault="004105C7" w:rsidP="00AB78CD">
      <w:pPr>
        <w:numPr>
          <w:ilvl w:val="0"/>
          <w:numId w:val="13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знакомиться с основным (регулярным) и ежедневным меню, ценами на готовую продукцию в школьной столовой;</w:t>
      </w:r>
    </w:p>
    <w:p w14:paraId="624A1052" w14:textId="77777777" w:rsidR="00000000" w:rsidRDefault="004105C7" w:rsidP="00AB78CD">
      <w:pPr>
        <w:numPr>
          <w:ilvl w:val="0"/>
          <w:numId w:val="13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принимать участие в деятельности органов государственно-общественного управления по вопросам организации питания обучающихся.</w:t>
      </w:r>
    </w:p>
    <w:p w14:paraId="4E610C0E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color w:val="1E2120"/>
          <w:sz w:val="21"/>
          <w:szCs w:val="21"/>
        </w:rPr>
        <w:t xml:space="preserve">13.2. </w:t>
      </w:r>
      <w:ins w:id="14" w:author="Unknown">
        <w:r>
          <w:rPr>
            <w:rFonts w:ascii="Arial" w:hAnsi="Arial" w:cs="Arial"/>
            <w:color w:val="1E2120"/>
            <w:sz w:val="21"/>
            <w:szCs w:val="21"/>
            <w:u w:val="single"/>
          </w:rPr>
          <w:t xml:space="preserve">Родители (законные </w:t>
        </w:r>
        <w:r>
          <w:rPr>
            <w:rFonts w:ascii="Arial" w:hAnsi="Arial" w:cs="Arial"/>
            <w:color w:val="1E2120"/>
            <w:sz w:val="21"/>
            <w:szCs w:val="21"/>
            <w:u w:val="single"/>
          </w:rPr>
          <w:t>представители) обучающихся обязаны:</w:t>
        </w:r>
      </w:ins>
    </w:p>
    <w:p w14:paraId="7C184EFF" w14:textId="77777777" w:rsidR="00000000" w:rsidRDefault="004105C7" w:rsidP="00AB78CD">
      <w:pPr>
        <w:numPr>
          <w:ilvl w:val="0"/>
          <w:numId w:val="14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при представлении заявления на льготное питание ребенка предоставить администрации общеобразовательной организации все необходимые документы, предусмотренные действующими нормативными правовыми актами;</w:t>
      </w:r>
    </w:p>
    <w:p w14:paraId="4B9B8BA4" w14:textId="77777777" w:rsidR="00000000" w:rsidRDefault="004105C7" w:rsidP="00AB78CD">
      <w:pPr>
        <w:numPr>
          <w:ilvl w:val="0"/>
          <w:numId w:val="14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своевременно вноси</w:t>
      </w:r>
      <w:r>
        <w:rPr>
          <w:rFonts w:ascii="Arial" w:eastAsia="Times New Roman" w:hAnsi="Arial" w:cs="Arial"/>
          <w:color w:val="1E2120"/>
          <w:sz w:val="21"/>
          <w:szCs w:val="21"/>
        </w:rPr>
        <w:t>ть плату за питание ребенка;</w:t>
      </w:r>
    </w:p>
    <w:p w14:paraId="2948E7EC" w14:textId="77777777" w:rsidR="00000000" w:rsidRDefault="004105C7" w:rsidP="00AB78CD">
      <w:pPr>
        <w:numPr>
          <w:ilvl w:val="0"/>
          <w:numId w:val="14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своевременно не позднее, чем за один день сообщать классному руководителю о болезни ребенка или его временном отсутствии в школе для снятия его с питания на период его фактического отсутствия;</w:t>
      </w:r>
    </w:p>
    <w:p w14:paraId="6CF61E4D" w14:textId="77777777" w:rsidR="00000000" w:rsidRDefault="004105C7" w:rsidP="00AB78CD">
      <w:pPr>
        <w:numPr>
          <w:ilvl w:val="0"/>
          <w:numId w:val="14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своевременно предупреждать медицин</w:t>
      </w:r>
      <w:r>
        <w:rPr>
          <w:rFonts w:ascii="Arial" w:eastAsia="Times New Roman" w:hAnsi="Arial" w:cs="Arial"/>
          <w:color w:val="1E2120"/>
          <w:sz w:val="21"/>
          <w:szCs w:val="21"/>
        </w:rPr>
        <w:t>ского работника и классного руководителя об имеющихся у ребенка аллергических реакциях на продукты питания;</w:t>
      </w:r>
    </w:p>
    <w:p w14:paraId="38F55A72" w14:textId="77777777" w:rsidR="00000000" w:rsidRDefault="004105C7" w:rsidP="00AB78CD">
      <w:pPr>
        <w:numPr>
          <w:ilvl w:val="0"/>
          <w:numId w:val="14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вести разъяснительную работу со своими детьми по привитию им навыков здорового образа жизни и правильного питания.</w:t>
      </w:r>
    </w:p>
    <w:p w14:paraId="379BA59A" w14:textId="77777777" w:rsidR="00000000" w:rsidRDefault="004105C7">
      <w:pPr>
        <w:pStyle w:val="3"/>
        <w:divId w:val="1024864879"/>
        <w:rPr>
          <w:rFonts w:eastAsia="Times New Roman"/>
          <w:color w:val="1E2120"/>
        </w:rPr>
      </w:pPr>
      <w:r>
        <w:rPr>
          <w:rFonts w:eastAsia="Times New Roman"/>
          <w:color w:val="1E2120"/>
        </w:rPr>
        <w:t>14. Информационно-просветительска</w:t>
      </w:r>
      <w:r>
        <w:rPr>
          <w:rFonts w:eastAsia="Times New Roman"/>
          <w:color w:val="1E2120"/>
        </w:rPr>
        <w:t>я работа и мониторинг организации питания</w:t>
      </w:r>
    </w:p>
    <w:p w14:paraId="692CC4C8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color w:val="1E2120"/>
          <w:sz w:val="21"/>
          <w:szCs w:val="21"/>
        </w:rPr>
        <w:t xml:space="preserve">14.1. </w:t>
      </w:r>
      <w:ins w:id="15" w:author="Unknown">
        <w:r>
          <w:rPr>
            <w:rFonts w:ascii="Arial" w:hAnsi="Arial" w:cs="Arial"/>
            <w:color w:val="1E2120"/>
            <w:sz w:val="21"/>
            <w:szCs w:val="21"/>
            <w:u w:val="single"/>
          </w:rPr>
          <w:t>Образовательная организация с целью совершенствования организации питания:</w:t>
        </w:r>
      </w:ins>
    </w:p>
    <w:p w14:paraId="75862391" w14:textId="77777777" w:rsidR="00000000" w:rsidRDefault="004105C7" w:rsidP="00AB78CD">
      <w:pPr>
        <w:numPr>
          <w:ilvl w:val="0"/>
          <w:numId w:val="15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 xml:space="preserve">организует постоянную информационно-просветительскую работу по повышению уровня культуры питания школьников в рамках образовательной </w:t>
      </w:r>
      <w:r>
        <w:rPr>
          <w:rFonts w:ascii="Arial" w:eastAsia="Times New Roman" w:hAnsi="Arial" w:cs="Arial"/>
          <w:color w:val="1E2120"/>
          <w:sz w:val="21"/>
          <w:szCs w:val="21"/>
        </w:rPr>
        <w:t>деятельности (в предметном содержании учебных курсов) и внеучебных мероприятий;</w:t>
      </w:r>
    </w:p>
    <w:p w14:paraId="360F55A2" w14:textId="77777777" w:rsidR="00000000" w:rsidRDefault="004105C7" w:rsidP="00AB78CD">
      <w:pPr>
        <w:numPr>
          <w:ilvl w:val="0"/>
          <w:numId w:val="15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оформляет и регулярно (не реже 1 раза в четверть) обновляет информационные стенды, посвящённые вопросам формирования культуры питания;</w:t>
      </w:r>
    </w:p>
    <w:p w14:paraId="0554E752" w14:textId="77777777" w:rsidR="00000000" w:rsidRDefault="004105C7" w:rsidP="00AB78CD">
      <w:pPr>
        <w:numPr>
          <w:ilvl w:val="0"/>
          <w:numId w:val="15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изучает режим и рацион питания обучающихс</w:t>
      </w:r>
      <w:r>
        <w:rPr>
          <w:rFonts w:ascii="Arial" w:eastAsia="Times New Roman" w:hAnsi="Arial" w:cs="Arial"/>
          <w:color w:val="1E2120"/>
          <w:sz w:val="21"/>
          <w:szCs w:val="21"/>
        </w:rPr>
        <w:t>я в домашних условиях, потребности и возможности родителей в решении вопросов улучшения питания обучающихся с учётом режима функционирования образовательной организации, пропускной способности школьной столовой, оборудования пищеблока;</w:t>
      </w:r>
    </w:p>
    <w:p w14:paraId="253AE27F" w14:textId="77777777" w:rsidR="00000000" w:rsidRDefault="004105C7" w:rsidP="00AB78CD">
      <w:pPr>
        <w:numPr>
          <w:ilvl w:val="0"/>
          <w:numId w:val="15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организует системати</w:t>
      </w:r>
      <w:r>
        <w:rPr>
          <w:rFonts w:ascii="Arial" w:eastAsia="Times New Roman" w:hAnsi="Arial" w:cs="Arial"/>
          <w:color w:val="1E2120"/>
          <w:sz w:val="21"/>
          <w:szCs w:val="21"/>
        </w:rPr>
        <w:t>ческую работу с родителями, проводит беседы, лектории и другие мероприятия, посвящённые вопросам роли питания в формировании здоровья человека, обеспечения ежедневного сбалансированного питания, развития культуры питания, привлекает родителей к работе с де</w:t>
      </w:r>
      <w:r>
        <w:rPr>
          <w:rFonts w:ascii="Arial" w:eastAsia="Times New Roman" w:hAnsi="Arial" w:cs="Arial"/>
          <w:color w:val="1E2120"/>
          <w:sz w:val="21"/>
          <w:szCs w:val="21"/>
        </w:rPr>
        <w:t>тьми по организации досуга и пропаганде здорового образа жизни, правильного питания в домашних условиях;</w:t>
      </w:r>
    </w:p>
    <w:p w14:paraId="5F0FF455" w14:textId="77777777" w:rsidR="00000000" w:rsidRDefault="004105C7" w:rsidP="00AB78CD">
      <w:pPr>
        <w:numPr>
          <w:ilvl w:val="0"/>
          <w:numId w:val="15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содействует созданию системы общественного информирования и общественной экспертизы организации питания с учётом широкого использования потенциала орга</w:t>
      </w:r>
      <w:r>
        <w:rPr>
          <w:rFonts w:ascii="Arial" w:eastAsia="Times New Roman" w:hAnsi="Arial" w:cs="Arial"/>
          <w:color w:val="1E2120"/>
          <w:sz w:val="21"/>
          <w:szCs w:val="21"/>
        </w:rPr>
        <w:t xml:space="preserve">на государственно-общественного управления, родительских комитетов классов, органов ученического самоуправления, возможностей создания мобильных родительских групп и привлечения специалистов заинтересованных ведомств и организаций, компетентных в вопросах </w:t>
      </w:r>
      <w:r>
        <w:rPr>
          <w:rFonts w:ascii="Arial" w:eastAsia="Times New Roman" w:hAnsi="Arial" w:cs="Arial"/>
          <w:color w:val="1E2120"/>
          <w:sz w:val="21"/>
          <w:szCs w:val="21"/>
        </w:rPr>
        <w:t>организации питания;</w:t>
      </w:r>
    </w:p>
    <w:p w14:paraId="021D44B0" w14:textId="77777777" w:rsidR="00000000" w:rsidRDefault="004105C7" w:rsidP="00AB78CD">
      <w:pPr>
        <w:numPr>
          <w:ilvl w:val="0"/>
          <w:numId w:val="15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обеспечивает в части своей компетенции межведомственное взаимодействие и координацию работы различных государственных служб и организаций по совершенствованию и контролю за качеством питания;</w:t>
      </w:r>
    </w:p>
    <w:p w14:paraId="37E0C551" w14:textId="77777777" w:rsidR="00000000" w:rsidRDefault="004105C7" w:rsidP="00AB78CD">
      <w:pPr>
        <w:numPr>
          <w:ilvl w:val="0"/>
          <w:numId w:val="15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проводит мониторинг организации питания и з</w:t>
      </w:r>
      <w:r>
        <w:rPr>
          <w:rFonts w:ascii="Arial" w:eastAsia="Times New Roman" w:hAnsi="Arial" w:cs="Arial"/>
          <w:color w:val="1E2120"/>
          <w:sz w:val="21"/>
          <w:szCs w:val="21"/>
        </w:rPr>
        <w:t>накомит с его результатами педагогический персонал и родителей.</w:t>
      </w:r>
    </w:p>
    <w:p w14:paraId="44FE82CE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  <w:ins w:id="16" w:author="Unknown">
        <w:r>
          <w:rPr>
            <w:rFonts w:ascii="Arial" w:hAnsi="Arial" w:cs="Arial"/>
            <w:color w:val="1E2120"/>
            <w:sz w:val="21"/>
            <w:szCs w:val="21"/>
            <w:u w:val="single"/>
          </w:rPr>
          <w:t>В показатели мониторинга может входить следующее:</w:t>
        </w:r>
      </w:ins>
    </w:p>
    <w:p w14:paraId="72ECE329" w14:textId="77777777" w:rsidR="00000000" w:rsidRDefault="004105C7" w:rsidP="00AB78CD">
      <w:pPr>
        <w:numPr>
          <w:ilvl w:val="0"/>
          <w:numId w:val="16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количество детей, охваченных питанием, в том числе двухразовым;</w:t>
      </w:r>
    </w:p>
    <w:p w14:paraId="04D3A34B" w14:textId="77777777" w:rsidR="00000000" w:rsidRDefault="004105C7" w:rsidP="00AB78CD">
      <w:pPr>
        <w:numPr>
          <w:ilvl w:val="0"/>
          <w:numId w:val="16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количество обогащенных и вита</w:t>
      </w:r>
      <w:r>
        <w:rPr>
          <w:rFonts w:ascii="Arial" w:eastAsia="Times New Roman" w:hAnsi="Arial" w:cs="Arial"/>
          <w:color w:val="1E2120"/>
          <w:sz w:val="21"/>
          <w:szCs w:val="21"/>
        </w:rPr>
        <w:t>минизированных продуктов, используемых в рационе питания;</w:t>
      </w:r>
    </w:p>
    <w:p w14:paraId="462C306A" w14:textId="77777777" w:rsidR="00000000" w:rsidRDefault="004105C7" w:rsidP="00AB78CD">
      <w:pPr>
        <w:numPr>
          <w:ilvl w:val="0"/>
          <w:numId w:val="16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количество работников столовых, повысивших квалификацию в текущем году на городских, краевых, районных курсах, семинарах;</w:t>
      </w:r>
    </w:p>
    <w:p w14:paraId="284A26E1" w14:textId="77777777" w:rsidR="00000000" w:rsidRDefault="004105C7" w:rsidP="00AB78CD">
      <w:pPr>
        <w:numPr>
          <w:ilvl w:val="0"/>
          <w:numId w:val="16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обеспеченность пищеблока столовой современным технологическим оборудованием;</w:t>
      </w:r>
    </w:p>
    <w:p w14:paraId="3FC24D72" w14:textId="77777777" w:rsidR="00000000" w:rsidRDefault="004105C7" w:rsidP="00AB78CD">
      <w:pPr>
        <w:numPr>
          <w:ilvl w:val="0"/>
          <w:numId w:val="16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 xml:space="preserve">удовлетворенность детей и их родителей организацией и качеством предоставляемого питания. </w:t>
      </w:r>
    </w:p>
    <w:p w14:paraId="1C21E1BD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color w:val="1E2120"/>
          <w:sz w:val="21"/>
          <w:szCs w:val="21"/>
        </w:rPr>
        <w:t>14.2. Вопросы организации питания (анализ ситуации, итоги, проблемы, результаты социологических опросов, предложения по улучшению питания, формированию культуры пит</w:t>
      </w:r>
      <w:r>
        <w:rPr>
          <w:rFonts w:ascii="Arial" w:hAnsi="Arial" w:cs="Arial"/>
          <w:color w:val="1E2120"/>
          <w:sz w:val="21"/>
          <w:szCs w:val="21"/>
        </w:rPr>
        <w:t>ания и др.) не реже 1 раза в полугодие обсуждаются на родительских собраниях в классах, не реже 1 раза в год выносятся на обсуждение в рамках общешкольного собрания, публичного отчета.</w:t>
      </w:r>
    </w:p>
    <w:p w14:paraId="5ADDC289" w14:textId="77777777" w:rsidR="00000000" w:rsidRDefault="004105C7">
      <w:pPr>
        <w:pStyle w:val="3"/>
        <w:divId w:val="1024864879"/>
        <w:rPr>
          <w:rFonts w:eastAsia="Times New Roman"/>
          <w:color w:val="1E2120"/>
        </w:rPr>
      </w:pPr>
      <w:r>
        <w:rPr>
          <w:rFonts w:eastAsia="Times New Roman"/>
          <w:color w:val="1E2120"/>
        </w:rPr>
        <w:t>15. Ответственность и контроль за организацией питания</w:t>
      </w:r>
    </w:p>
    <w:p w14:paraId="087CE86D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color w:val="1E2120"/>
          <w:sz w:val="21"/>
          <w:szCs w:val="21"/>
        </w:rPr>
        <w:t>15.1. Директор о</w:t>
      </w:r>
      <w:r>
        <w:rPr>
          <w:rFonts w:ascii="Arial" w:hAnsi="Arial" w:cs="Arial"/>
          <w:color w:val="1E2120"/>
          <w:sz w:val="21"/>
          <w:szCs w:val="21"/>
        </w:rPr>
        <w:t>бщеобразовательной организации создаёт условия для организации качественного питания обучающихся и несет персональную ответственность за организацию питания детей в школе.</w:t>
      </w:r>
      <w:r>
        <w:rPr>
          <w:rFonts w:ascii="Arial" w:hAnsi="Arial" w:cs="Arial"/>
          <w:color w:val="1E2120"/>
          <w:sz w:val="21"/>
          <w:szCs w:val="21"/>
        </w:rPr>
        <w:br/>
        <w:t xml:space="preserve">15.2. Директор школы представляет учредителю необходимые документы по использованию </w:t>
      </w:r>
      <w:r>
        <w:rPr>
          <w:rFonts w:ascii="Arial" w:hAnsi="Arial" w:cs="Arial"/>
          <w:color w:val="1E2120"/>
          <w:sz w:val="21"/>
          <w:szCs w:val="21"/>
        </w:rPr>
        <w:t>денежных средств на питание обучающихся.</w:t>
      </w:r>
      <w:r>
        <w:rPr>
          <w:rFonts w:ascii="Arial" w:hAnsi="Arial" w:cs="Arial"/>
          <w:color w:val="1E2120"/>
          <w:sz w:val="21"/>
          <w:szCs w:val="21"/>
        </w:rPr>
        <w:br/>
        <w:t>15.3. Распределение обязанностей по организации питания между директором, работниками пищеблока, кладовщиком в образовательной организации отражаются в должностных инструкциях.</w:t>
      </w:r>
      <w:r>
        <w:rPr>
          <w:rFonts w:ascii="Arial" w:hAnsi="Arial" w:cs="Arial"/>
          <w:color w:val="1E2120"/>
          <w:sz w:val="21"/>
          <w:szCs w:val="21"/>
        </w:rPr>
        <w:br/>
        <w:t>15.4. К началу нового учебного года ди</w:t>
      </w:r>
      <w:r>
        <w:rPr>
          <w:rFonts w:ascii="Arial" w:hAnsi="Arial" w:cs="Arial"/>
          <w:color w:val="1E2120"/>
          <w:sz w:val="21"/>
          <w:szCs w:val="21"/>
        </w:rPr>
        <w:t>ректором школы издается приказ о назначении лица, ответственного за питание в общеобразовательной организации, комиссии по контролю за организацией и качеством питания, бракеражу готовой продукции, определяются их функциональные обязанности.</w:t>
      </w:r>
      <w:r>
        <w:rPr>
          <w:rFonts w:ascii="Arial" w:hAnsi="Arial" w:cs="Arial"/>
          <w:color w:val="1E2120"/>
          <w:sz w:val="21"/>
          <w:szCs w:val="21"/>
        </w:rPr>
        <w:br/>
        <w:t>15.5. Контроль</w:t>
      </w:r>
      <w:r>
        <w:rPr>
          <w:rFonts w:ascii="Arial" w:hAnsi="Arial" w:cs="Arial"/>
          <w:color w:val="1E2120"/>
          <w:sz w:val="21"/>
          <w:szCs w:val="21"/>
        </w:rPr>
        <w:t xml:space="preserve"> организации питания в общеобразовательной организации осуществляют директор, медицинский работник, комиссия по контролю за организацией и качеством питания, бракеражу готовой продукции, утвержденные приказом директора школы и органы самоуправления в соотв</w:t>
      </w:r>
      <w:r>
        <w:rPr>
          <w:rFonts w:ascii="Arial" w:hAnsi="Arial" w:cs="Arial"/>
          <w:color w:val="1E2120"/>
          <w:sz w:val="21"/>
          <w:szCs w:val="21"/>
        </w:rPr>
        <w:t>етствии с полномочиями, закрепленными в Уставе общеобразовательной организации.</w:t>
      </w:r>
      <w:r>
        <w:rPr>
          <w:rFonts w:ascii="Arial" w:hAnsi="Arial" w:cs="Arial"/>
          <w:color w:val="1E2120"/>
          <w:sz w:val="21"/>
          <w:szCs w:val="21"/>
        </w:rPr>
        <w:br/>
        <w:t xml:space="preserve">15.6. Ответственный (-е) за организацию питания осуществляет учет питающихся детей в Журнале учета посещаемости детей, а также учет питающихся детей льготной категории, детей, </w:t>
      </w:r>
      <w:r>
        <w:rPr>
          <w:rFonts w:ascii="Arial" w:hAnsi="Arial" w:cs="Arial"/>
          <w:color w:val="1E2120"/>
          <w:sz w:val="21"/>
          <w:szCs w:val="21"/>
        </w:rPr>
        <w:t>получающих питание по индивидуальному меню.</w:t>
      </w:r>
      <w:r>
        <w:rPr>
          <w:rFonts w:ascii="Arial" w:hAnsi="Arial" w:cs="Arial"/>
          <w:color w:val="1E2120"/>
          <w:sz w:val="21"/>
          <w:szCs w:val="21"/>
        </w:rPr>
        <w:br/>
        <w:t xml:space="preserve">15.7. </w:t>
      </w:r>
      <w:ins w:id="17" w:author="Unknown">
        <w:r>
          <w:rPr>
            <w:rFonts w:ascii="Arial" w:hAnsi="Arial" w:cs="Arial"/>
            <w:color w:val="1E2120"/>
            <w:sz w:val="21"/>
            <w:szCs w:val="21"/>
            <w:u w:val="single"/>
          </w:rPr>
          <w:t>Директор школы обеспечивает контроль:</w:t>
        </w:r>
      </w:ins>
    </w:p>
    <w:p w14:paraId="3AED4B3B" w14:textId="77777777" w:rsidR="00000000" w:rsidRDefault="004105C7" w:rsidP="00AB78CD">
      <w:pPr>
        <w:numPr>
          <w:ilvl w:val="0"/>
          <w:numId w:val="17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выполнения договоров на закупку и поставку продуктов питания;</w:t>
      </w:r>
    </w:p>
    <w:p w14:paraId="3C6BE1AA" w14:textId="77777777" w:rsidR="00000000" w:rsidRDefault="004105C7" w:rsidP="00AB78CD">
      <w:pPr>
        <w:numPr>
          <w:ilvl w:val="0"/>
          <w:numId w:val="17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материально-технического состояния помещений пищеблока, наличия необходимого оборудования, его исправности</w:t>
      </w:r>
      <w:r>
        <w:rPr>
          <w:rFonts w:ascii="Arial" w:eastAsia="Times New Roman" w:hAnsi="Arial" w:cs="Arial"/>
          <w:color w:val="1E2120"/>
          <w:sz w:val="21"/>
          <w:szCs w:val="21"/>
        </w:rPr>
        <w:t>;</w:t>
      </w:r>
    </w:p>
    <w:p w14:paraId="11BCF853" w14:textId="77777777" w:rsidR="00000000" w:rsidRDefault="004105C7" w:rsidP="00AB78CD">
      <w:pPr>
        <w:numPr>
          <w:ilvl w:val="0"/>
          <w:numId w:val="17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 xml:space="preserve">обеспечения пищеблока общеобразовательной организации и мест приема пищи достаточным количеством столовой и кухонной посуды, спецодеждой, </w:t>
      </w:r>
      <w:proofErr w:type="spellStart"/>
      <w:r>
        <w:rPr>
          <w:rFonts w:ascii="Arial" w:eastAsia="Times New Roman" w:hAnsi="Arial" w:cs="Arial"/>
          <w:color w:val="1E2120"/>
          <w:sz w:val="21"/>
          <w:szCs w:val="21"/>
        </w:rPr>
        <w:t>санитарно</w:t>
      </w:r>
      <w:proofErr w:type="spellEnd"/>
      <w:r>
        <w:rPr>
          <w:rFonts w:ascii="Arial" w:eastAsia="Times New Roman" w:hAnsi="Arial" w:cs="Arial"/>
          <w:color w:val="1E2120"/>
          <w:sz w:val="21"/>
          <w:szCs w:val="21"/>
        </w:rPr>
        <w:t>--гигиеническими средствами, разделочным оборудованием и уборочным инвентарем;</w:t>
      </w:r>
    </w:p>
    <w:p w14:paraId="198F3928" w14:textId="77777777" w:rsidR="00000000" w:rsidRDefault="004105C7" w:rsidP="00AB78CD">
      <w:pPr>
        <w:numPr>
          <w:ilvl w:val="0"/>
          <w:numId w:val="17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выполнения суточных норм про</w:t>
      </w:r>
      <w:r>
        <w:rPr>
          <w:rFonts w:ascii="Arial" w:eastAsia="Times New Roman" w:hAnsi="Arial" w:cs="Arial"/>
          <w:color w:val="1E2120"/>
          <w:sz w:val="21"/>
          <w:szCs w:val="21"/>
        </w:rPr>
        <w:t>дуктового набора, норм потребления пищевых веществ, энергетической ценности дневного рациона;</w:t>
      </w:r>
    </w:p>
    <w:p w14:paraId="2690856E" w14:textId="77777777" w:rsidR="00000000" w:rsidRDefault="004105C7" w:rsidP="00AB78CD">
      <w:pPr>
        <w:numPr>
          <w:ilvl w:val="0"/>
          <w:numId w:val="17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условий хранения и сроков реализации пищевых продуктов.</w:t>
      </w:r>
    </w:p>
    <w:p w14:paraId="115B94E5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color w:val="1E2120"/>
          <w:sz w:val="21"/>
          <w:szCs w:val="21"/>
        </w:rPr>
        <w:t xml:space="preserve">15.8. </w:t>
      </w:r>
      <w:ins w:id="18" w:author="Unknown">
        <w:r>
          <w:rPr>
            <w:rFonts w:ascii="Arial" w:hAnsi="Arial" w:cs="Arial"/>
            <w:color w:val="1E2120"/>
            <w:sz w:val="21"/>
            <w:szCs w:val="21"/>
            <w:u w:val="single"/>
          </w:rPr>
          <w:t>Комиссия по контролю за организацией и качеством питания, бракеражу готовой продукции (медицинский р</w:t>
        </w:r>
        <w:r>
          <w:rPr>
            <w:rFonts w:ascii="Arial" w:hAnsi="Arial" w:cs="Arial"/>
            <w:color w:val="1E2120"/>
            <w:sz w:val="21"/>
            <w:szCs w:val="21"/>
            <w:u w:val="single"/>
          </w:rPr>
          <w:t>аботник) школы осуществляет контроль:</w:t>
        </w:r>
      </w:ins>
    </w:p>
    <w:p w14:paraId="016BD70F" w14:textId="77777777" w:rsidR="00000000" w:rsidRDefault="004105C7" w:rsidP="00AB78CD">
      <w:pPr>
        <w:numPr>
          <w:ilvl w:val="0"/>
          <w:numId w:val="18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качества поступающих продуктов (ежедневно): осуществляет бракераж, который включает контроль целостности упаковки и органолептическую оценку (внешний вид, цвет, консистенция, запах и вкус поступающих продуктов и продов</w:t>
      </w:r>
      <w:r>
        <w:rPr>
          <w:rFonts w:ascii="Arial" w:eastAsia="Times New Roman" w:hAnsi="Arial" w:cs="Arial"/>
          <w:color w:val="1E2120"/>
          <w:sz w:val="21"/>
          <w:szCs w:val="21"/>
        </w:rPr>
        <w:t>ольственного сырья), а также знакомство с сопроводительной документацией (товарно-транспортными накладными, декларациями, сертификатами соответствия, санитарно-эпидемиологическими заключениями, качественными удостоверениями, ветеринарными справками);</w:t>
      </w:r>
    </w:p>
    <w:p w14:paraId="212600F7" w14:textId="77777777" w:rsidR="00000000" w:rsidRDefault="004105C7" w:rsidP="00AB78CD">
      <w:pPr>
        <w:numPr>
          <w:ilvl w:val="0"/>
          <w:numId w:val="18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техно</w:t>
      </w:r>
      <w:r>
        <w:rPr>
          <w:rFonts w:ascii="Arial" w:eastAsia="Times New Roman" w:hAnsi="Arial" w:cs="Arial"/>
          <w:color w:val="1E2120"/>
          <w:sz w:val="21"/>
          <w:szCs w:val="21"/>
        </w:rPr>
        <w:t>логии приготовления пищи, качества и проведения бракеража готовых блюд, результаты которого ежедневно заносятся в журнал бракеража готовой пищевой продукции;</w:t>
      </w:r>
    </w:p>
    <w:p w14:paraId="49FFC525" w14:textId="77777777" w:rsidR="00000000" w:rsidRDefault="004105C7" w:rsidP="00AB78CD">
      <w:pPr>
        <w:numPr>
          <w:ilvl w:val="0"/>
          <w:numId w:val="18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режима отбора и условий хранения суточных проб (ежедневно);</w:t>
      </w:r>
    </w:p>
    <w:p w14:paraId="743AF15F" w14:textId="77777777" w:rsidR="00000000" w:rsidRDefault="004105C7" w:rsidP="00AB78CD">
      <w:pPr>
        <w:numPr>
          <w:ilvl w:val="0"/>
          <w:numId w:val="18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работы пищеблока, его санитарного сост</w:t>
      </w:r>
      <w:r>
        <w:rPr>
          <w:rFonts w:ascii="Arial" w:eastAsia="Times New Roman" w:hAnsi="Arial" w:cs="Arial"/>
          <w:color w:val="1E2120"/>
          <w:sz w:val="21"/>
          <w:szCs w:val="21"/>
        </w:rPr>
        <w:t>ояния, режима обработки посуды, технологического оборудования, инвентаря (ежедневно);</w:t>
      </w:r>
    </w:p>
    <w:p w14:paraId="144AB244" w14:textId="77777777" w:rsidR="00000000" w:rsidRDefault="004105C7" w:rsidP="00AB78CD">
      <w:pPr>
        <w:numPr>
          <w:ilvl w:val="0"/>
          <w:numId w:val="18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соблюдения правил личной гигиены сотрудниками пищеблока с отметкой в гигиеническом журнале (ежедневно);</w:t>
      </w:r>
    </w:p>
    <w:p w14:paraId="10A58BC9" w14:textId="77777777" w:rsidR="00000000" w:rsidRDefault="004105C7" w:rsidP="00AB78CD">
      <w:pPr>
        <w:numPr>
          <w:ilvl w:val="0"/>
          <w:numId w:val="18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информирования родителей (законных представителей) о ежедневном ме</w:t>
      </w:r>
      <w:r>
        <w:rPr>
          <w:rFonts w:ascii="Arial" w:eastAsia="Times New Roman" w:hAnsi="Arial" w:cs="Arial"/>
          <w:color w:val="1E2120"/>
          <w:sz w:val="21"/>
          <w:szCs w:val="21"/>
        </w:rPr>
        <w:t>ню с указанием выхода готовых блюд (ежедневно);</w:t>
      </w:r>
    </w:p>
    <w:p w14:paraId="39F05086" w14:textId="77777777" w:rsidR="00000000" w:rsidRDefault="004105C7" w:rsidP="00AB78CD">
      <w:pPr>
        <w:numPr>
          <w:ilvl w:val="0"/>
          <w:numId w:val="18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выполнения суточных норм питания на одного ребенка;</w:t>
      </w:r>
    </w:p>
    <w:p w14:paraId="534DE87D" w14:textId="77777777" w:rsidR="00000000" w:rsidRDefault="004105C7" w:rsidP="00AB78CD">
      <w:pPr>
        <w:numPr>
          <w:ilvl w:val="0"/>
          <w:numId w:val="18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выполнения норм потребления основных пищевых веществ (белков, жиров, углеводов), соответствия энергетической ценности (калорийности) дневного рациона физиол</w:t>
      </w:r>
      <w:r>
        <w:rPr>
          <w:rFonts w:ascii="Arial" w:eastAsia="Times New Roman" w:hAnsi="Arial" w:cs="Arial"/>
          <w:color w:val="1E2120"/>
          <w:sz w:val="21"/>
          <w:szCs w:val="21"/>
        </w:rPr>
        <w:t>огическим потребностям обучающихся (ежемесячно).</w:t>
      </w:r>
    </w:p>
    <w:p w14:paraId="6EDCEC02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color w:val="1E2120"/>
          <w:sz w:val="21"/>
          <w:szCs w:val="21"/>
        </w:rPr>
        <w:t xml:space="preserve">15.9. </w:t>
      </w:r>
      <w:ins w:id="19" w:author="Unknown">
        <w:r>
          <w:rPr>
            <w:rFonts w:ascii="Arial" w:hAnsi="Arial" w:cs="Arial"/>
            <w:color w:val="1E2120"/>
            <w:sz w:val="21"/>
            <w:szCs w:val="21"/>
            <w:u w:val="single"/>
          </w:rPr>
          <w:t>Лицо, ответственное за организацию питания:</w:t>
        </w:r>
      </w:ins>
    </w:p>
    <w:p w14:paraId="2C56F872" w14:textId="77777777" w:rsidR="00000000" w:rsidRDefault="004105C7" w:rsidP="00AB78CD">
      <w:pPr>
        <w:numPr>
          <w:ilvl w:val="0"/>
          <w:numId w:val="19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координирует и контролирует деятельность классных руководителей по организации питания;</w:t>
      </w:r>
    </w:p>
    <w:p w14:paraId="1F8600A9" w14:textId="77777777" w:rsidR="00000000" w:rsidRDefault="004105C7" w:rsidP="00AB78CD">
      <w:pPr>
        <w:numPr>
          <w:ilvl w:val="0"/>
          <w:numId w:val="19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формирует списки обучающихся для предоставления питания;</w:t>
      </w:r>
    </w:p>
    <w:p w14:paraId="72D425AA" w14:textId="77777777" w:rsidR="00000000" w:rsidRDefault="004105C7" w:rsidP="00AB78CD">
      <w:pPr>
        <w:numPr>
          <w:ilvl w:val="0"/>
          <w:numId w:val="19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предоставляет указанные списки заведующему производством (шеф-повару) для расчета размера средств, необходимых для обеспечения обучающихся питанием;</w:t>
      </w:r>
    </w:p>
    <w:p w14:paraId="4FB5D588" w14:textId="77777777" w:rsidR="00000000" w:rsidRDefault="004105C7" w:rsidP="00AB78CD">
      <w:pPr>
        <w:numPr>
          <w:ilvl w:val="0"/>
          <w:numId w:val="19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обеспечивает учёт фактической посещаемости школьниками столовой, охват питанием, контролирует ежедневный по</w:t>
      </w:r>
      <w:r>
        <w:rPr>
          <w:rFonts w:ascii="Arial" w:eastAsia="Times New Roman" w:hAnsi="Arial" w:cs="Arial"/>
          <w:color w:val="1E2120"/>
          <w:sz w:val="21"/>
          <w:szCs w:val="21"/>
        </w:rPr>
        <w:t>рядок учета количества фактически полученных обучающимися горячих завтраков по классам;</w:t>
      </w:r>
    </w:p>
    <w:p w14:paraId="0DCD961B" w14:textId="77777777" w:rsidR="00000000" w:rsidRDefault="004105C7" w:rsidP="00AB78CD">
      <w:pPr>
        <w:numPr>
          <w:ilvl w:val="0"/>
          <w:numId w:val="19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уточняет количество и персонифицированный список детей из малоимущих семей, предоставленный территориальным управлением социальной защиты населения;</w:t>
      </w:r>
    </w:p>
    <w:p w14:paraId="2304392A" w14:textId="77777777" w:rsidR="00000000" w:rsidRDefault="004105C7" w:rsidP="00AB78CD">
      <w:pPr>
        <w:numPr>
          <w:ilvl w:val="0"/>
          <w:numId w:val="19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представляет на рас</w:t>
      </w:r>
      <w:r>
        <w:rPr>
          <w:rFonts w:ascii="Arial" w:eastAsia="Times New Roman" w:hAnsi="Arial" w:cs="Arial"/>
          <w:color w:val="1E2120"/>
          <w:sz w:val="21"/>
          <w:szCs w:val="21"/>
        </w:rPr>
        <w:t>смотрение директору школы и органу государственно-общественного управления списки обучающихся, находящихся в трудной жизненной ситуации, а также обучающихся с ограниченными возможностями здоровья;</w:t>
      </w:r>
    </w:p>
    <w:p w14:paraId="7411D24D" w14:textId="77777777" w:rsidR="00000000" w:rsidRDefault="004105C7" w:rsidP="00AB78CD">
      <w:pPr>
        <w:numPr>
          <w:ilvl w:val="0"/>
          <w:numId w:val="19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инициирует, разрабатывает и координирует работу по формиров</w:t>
      </w:r>
      <w:r>
        <w:rPr>
          <w:rFonts w:ascii="Arial" w:eastAsia="Times New Roman" w:hAnsi="Arial" w:cs="Arial"/>
          <w:color w:val="1E2120"/>
          <w:sz w:val="21"/>
          <w:szCs w:val="21"/>
        </w:rPr>
        <w:t>анию культуры питания;</w:t>
      </w:r>
    </w:p>
    <w:p w14:paraId="6ABDD034" w14:textId="77777777" w:rsidR="00000000" w:rsidRDefault="004105C7" w:rsidP="00AB78CD">
      <w:pPr>
        <w:numPr>
          <w:ilvl w:val="0"/>
          <w:numId w:val="19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осуществляет мониторинг удовлетворенности качеством школьного питания;</w:t>
      </w:r>
    </w:p>
    <w:p w14:paraId="0EE93B07" w14:textId="77777777" w:rsidR="00000000" w:rsidRDefault="004105C7" w:rsidP="00AB78CD">
      <w:pPr>
        <w:numPr>
          <w:ilvl w:val="0"/>
          <w:numId w:val="19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вносит предложения по улучшению питания.</w:t>
      </w:r>
    </w:p>
    <w:p w14:paraId="248A30BE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color w:val="1E2120"/>
          <w:sz w:val="21"/>
          <w:szCs w:val="21"/>
        </w:rPr>
        <w:t xml:space="preserve">15.10. </w:t>
      </w:r>
      <w:ins w:id="20" w:author="Unknown">
        <w:r>
          <w:rPr>
            <w:rFonts w:ascii="Arial" w:hAnsi="Arial" w:cs="Arial"/>
            <w:color w:val="1E2120"/>
            <w:sz w:val="21"/>
            <w:szCs w:val="21"/>
            <w:u w:val="single"/>
          </w:rPr>
          <w:t>Классные руководители общеобразовательной организации:</w:t>
        </w:r>
      </w:ins>
    </w:p>
    <w:p w14:paraId="647CC183" w14:textId="77777777" w:rsidR="00000000" w:rsidRDefault="004105C7" w:rsidP="00AB78CD">
      <w:pPr>
        <w:numPr>
          <w:ilvl w:val="0"/>
          <w:numId w:val="20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 xml:space="preserve">ежедневно представляют лицу, ответственному за организацию </w:t>
      </w:r>
      <w:r>
        <w:rPr>
          <w:rFonts w:ascii="Arial" w:eastAsia="Times New Roman" w:hAnsi="Arial" w:cs="Arial"/>
          <w:color w:val="1E2120"/>
          <w:sz w:val="21"/>
          <w:szCs w:val="21"/>
        </w:rPr>
        <w:t>питания заявку на количество обучающихся на следующий учебный день;</w:t>
      </w:r>
    </w:p>
    <w:p w14:paraId="2118AC49" w14:textId="77777777" w:rsidR="00000000" w:rsidRDefault="004105C7" w:rsidP="00AB78CD">
      <w:pPr>
        <w:numPr>
          <w:ilvl w:val="0"/>
          <w:numId w:val="20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ежедневно не позднее, чем за 1 час до приема пищи в день питания уточняют представленную ранее заявку;</w:t>
      </w:r>
    </w:p>
    <w:p w14:paraId="4A96435C" w14:textId="77777777" w:rsidR="00000000" w:rsidRDefault="004105C7" w:rsidP="00AB78CD">
      <w:pPr>
        <w:numPr>
          <w:ilvl w:val="0"/>
          <w:numId w:val="20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ведут ежедневный табель учета полученных обучающимися обедов;</w:t>
      </w:r>
    </w:p>
    <w:p w14:paraId="01A30E45" w14:textId="77777777" w:rsidR="00000000" w:rsidRDefault="004105C7" w:rsidP="00AB78CD">
      <w:pPr>
        <w:numPr>
          <w:ilvl w:val="0"/>
          <w:numId w:val="20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еженедельно представляю</w:t>
      </w:r>
      <w:r>
        <w:rPr>
          <w:rFonts w:ascii="Arial" w:eastAsia="Times New Roman" w:hAnsi="Arial" w:cs="Arial"/>
          <w:color w:val="1E2120"/>
          <w:sz w:val="21"/>
          <w:szCs w:val="21"/>
        </w:rPr>
        <w:t>т лицу, ответственному за организацию питания, данные о фактическом количестве приемов пищи по каждому обучающемуся;</w:t>
      </w:r>
    </w:p>
    <w:p w14:paraId="67672B7B" w14:textId="77777777" w:rsidR="00000000" w:rsidRDefault="004105C7" w:rsidP="00AB78CD">
      <w:pPr>
        <w:numPr>
          <w:ilvl w:val="0"/>
          <w:numId w:val="20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осуществляют в части своей компетенции мониторинг организации питания;</w:t>
      </w:r>
    </w:p>
    <w:p w14:paraId="7BFBF349" w14:textId="77777777" w:rsidR="00000000" w:rsidRDefault="004105C7" w:rsidP="00AB78CD">
      <w:pPr>
        <w:numPr>
          <w:ilvl w:val="0"/>
          <w:numId w:val="20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предусматривают в планах воспитательной работы мероприятия, направле</w:t>
      </w:r>
      <w:r>
        <w:rPr>
          <w:rFonts w:ascii="Arial" w:eastAsia="Times New Roman" w:hAnsi="Arial" w:cs="Arial"/>
          <w:color w:val="1E2120"/>
          <w:sz w:val="21"/>
          <w:szCs w:val="21"/>
        </w:rPr>
        <w:t>нные на формирование здорового образа жизни обучающихся, потребности в сбалансированном и рациональном питании, систематически выносят на обсуждение в ходе родительских собраний вопросы обеспечения полноценного питания обучающихся;</w:t>
      </w:r>
    </w:p>
    <w:p w14:paraId="0BB12884" w14:textId="77777777" w:rsidR="00000000" w:rsidRDefault="004105C7" w:rsidP="00AB78CD">
      <w:pPr>
        <w:numPr>
          <w:ilvl w:val="0"/>
          <w:numId w:val="20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 xml:space="preserve">вносят на обсуждение на </w:t>
      </w:r>
      <w:r>
        <w:rPr>
          <w:rFonts w:ascii="Arial" w:eastAsia="Times New Roman" w:hAnsi="Arial" w:cs="Arial"/>
          <w:color w:val="1E2120"/>
          <w:sz w:val="21"/>
          <w:szCs w:val="21"/>
        </w:rPr>
        <w:t>заседаниях органа государственно-общественного управления, педагогического совета, совещаниях при директоре предложения по улучшению питания.</w:t>
      </w:r>
    </w:p>
    <w:p w14:paraId="266C0022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color w:val="1E2120"/>
          <w:sz w:val="21"/>
          <w:szCs w:val="21"/>
        </w:rPr>
        <w:t>15.11. Ответственный дежурный по школе (дежурный администратор) обеспечивает дежурство учителей и обучающихся в по</w:t>
      </w:r>
      <w:r>
        <w:rPr>
          <w:rFonts w:ascii="Arial" w:hAnsi="Arial" w:cs="Arial"/>
          <w:color w:val="1E2120"/>
          <w:sz w:val="21"/>
          <w:szCs w:val="21"/>
        </w:rPr>
        <w:t>мещении столовой. Дежурные учителя обеспечивают соблюдение режима посещения столовой, личной гигиены обучающихся, общественный порядок и содействуют работникам столовой в организации питания.</w:t>
      </w:r>
    </w:p>
    <w:p w14:paraId="184DEA53" w14:textId="77777777" w:rsidR="00000000" w:rsidRDefault="004105C7">
      <w:pPr>
        <w:pStyle w:val="3"/>
        <w:divId w:val="1024864879"/>
        <w:rPr>
          <w:rFonts w:eastAsia="Times New Roman"/>
          <w:color w:val="1E2120"/>
        </w:rPr>
      </w:pPr>
      <w:r>
        <w:rPr>
          <w:rFonts w:eastAsia="Times New Roman"/>
          <w:color w:val="1E2120"/>
        </w:rPr>
        <w:t>16. Документация</w:t>
      </w:r>
    </w:p>
    <w:p w14:paraId="0023410E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color w:val="1E2120"/>
          <w:sz w:val="21"/>
          <w:szCs w:val="21"/>
        </w:rPr>
        <w:t xml:space="preserve">16.1. </w:t>
      </w:r>
      <w:ins w:id="21" w:author="Unknown">
        <w:r>
          <w:rPr>
            <w:rFonts w:ascii="Arial" w:hAnsi="Arial" w:cs="Arial"/>
            <w:color w:val="1E2120"/>
            <w:sz w:val="21"/>
            <w:szCs w:val="21"/>
            <w:u w:val="single"/>
          </w:rPr>
          <w:t>В школе должны быть следующие документы п</w:t>
        </w:r>
        <w:r>
          <w:rPr>
            <w:rFonts w:ascii="Arial" w:hAnsi="Arial" w:cs="Arial"/>
            <w:color w:val="1E2120"/>
            <w:sz w:val="21"/>
            <w:szCs w:val="21"/>
            <w:u w:val="single"/>
          </w:rPr>
          <w:t>о вопросам организации питания (регламентирующие и учётные, подтверждающие расходы по питанию):</w:t>
        </w:r>
      </w:ins>
    </w:p>
    <w:p w14:paraId="638373D3" w14:textId="77777777" w:rsidR="00000000" w:rsidRDefault="004105C7" w:rsidP="00AB78CD">
      <w:pPr>
        <w:numPr>
          <w:ilvl w:val="0"/>
          <w:numId w:val="21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настоящее Положение об организации питания обучающихся в школе;</w:t>
      </w:r>
    </w:p>
    <w:p w14:paraId="44FF5945" w14:textId="2F4047F8" w:rsidR="00000000" w:rsidRDefault="004105C7" w:rsidP="00AB78CD">
      <w:pPr>
        <w:numPr>
          <w:ilvl w:val="0"/>
          <w:numId w:val="21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hyperlink r:id="rId8" w:tgtFrame="_blank" w:tooltip=" Положение о контроле организации и качества питания в школе" w:history="1">
        <w:r>
          <w:rPr>
            <w:rStyle w:val="a3"/>
            <w:rFonts w:ascii="Arial" w:eastAsia="Times New Roman" w:hAnsi="Arial" w:cs="Arial"/>
            <w:sz w:val="21"/>
            <w:szCs w:val="21"/>
          </w:rPr>
          <w:t xml:space="preserve">Положение о производственном контроле организации и качества питания в школе </w:t>
        </w:r>
      </w:hyperlink>
      <w:r>
        <w:rPr>
          <w:rFonts w:ascii="Arial" w:eastAsia="Times New Roman" w:hAnsi="Arial" w:cs="Arial"/>
          <w:color w:val="1E2120"/>
          <w:sz w:val="21"/>
          <w:szCs w:val="21"/>
        </w:rPr>
        <w:t>;</w:t>
      </w:r>
    </w:p>
    <w:p w14:paraId="13107859" w14:textId="5CEE1CBA" w:rsidR="00000000" w:rsidRDefault="004105C7" w:rsidP="00AB78CD">
      <w:pPr>
        <w:numPr>
          <w:ilvl w:val="0"/>
          <w:numId w:val="21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hyperlink r:id="rId9" w:tgtFrame="_blank" w:tooltip=" Положение о комиссии по контролю за организацией и качеством питания, бракеражу готовой продукции в школе" w:history="1">
        <w:r>
          <w:rPr>
            <w:rStyle w:val="a3"/>
            <w:rFonts w:ascii="Arial" w:eastAsia="Times New Roman" w:hAnsi="Arial" w:cs="Arial"/>
            <w:sz w:val="21"/>
            <w:szCs w:val="21"/>
          </w:rPr>
          <w:t>Положение о комиссии по контролю за организацией и качеством питания, бракеражу готовой продукции</w:t>
        </w:r>
      </w:hyperlink>
      <w:r>
        <w:rPr>
          <w:rFonts w:ascii="Arial" w:eastAsia="Times New Roman" w:hAnsi="Arial" w:cs="Arial"/>
          <w:color w:val="1E2120"/>
          <w:sz w:val="21"/>
          <w:szCs w:val="21"/>
        </w:rPr>
        <w:t>;</w:t>
      </w:r>
    </w:p>
    <w:p w14:paraId="79E59E5C" w14:textId="4024A40B" w:rsidR="00000000" w:rsidRDefault="004105C7" w:rsidP="00AB78CD">
      <w:pPr>
        <w:numPr>
          <w:ilvl w:val="0"/>
          <w:numId w:val="21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hyperlink r:id="rId10" w:tgtFrame="_blank" w:tooltip=" Положение о столовой общеобразовательной организации" w:history="1">
        <w:r>
          <w:rPr>
            <w:rStyle w:val="a3"/>
            <w:rFonts w:ascii="Arial" w:eastAsia="Times New Roman" w:hAnsi="Arial" w:cs="Arial"/>
            <w:sz w:val="21"/>
            <w:szCs w:val="21"/>
          </w:rPr>
          <w:t>Положение о школьной столовой</w:t>
        </w:r>
      </w:hyperlink>
      <w:r>
        <w:rPr>
          <w:rFonts w:ascii="Arial" w:eastAsia="Times New Roman" w:hAnsi="Arial" w:cs="Arial"/>
          <w:color w:val="1E2120"/>
          <w:sz w:val="21"/>
          <w:szCs w:val="21"/>
        </w:rPr>
        <w:t>;</w:t>
      </w:r>
    </w:p>
    <w:p w14:paraId="78F919D1" w14:textId="77777777" w:rsidR="00000000" w:rsidRDefault="004105C7" w:rsidP="00AB78CD">
      <w:pPr>
        <w:numPr>
          <w:ilvl w:val="0"/>
          <w:numId w:val="21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договоры на поставку продукт</w:t>
      </w:r>
      <w:r>
        <w:rPr>
          <w:rFonts w:ascii="Arial" w:eastAsia="Times New Roman" w:hAnsi="Arial" w:cs="Arial"/>
          <w:color w:val="1E2120"/>
          <w:sz w:val="21"/>
          <w:szCs w:val="21"/>
        </w:rPr>
        <w:t>ов питания;</w:t>
      </w:r>
    </w:p>
    <w:p w14:paraId="0760646F" w14:textId="77777777" w:rsidR="00000000" w:rsidRDefault="004105C7" w:rsidP="00AB78CD">
      <w:pPr>
        <w:numPr>
          <w:ilvl w:val="0"/>
          <w:numId w:val="21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основное 2-х недельное меню, включающее меню для возрастной группы детей (от 7 до 12 лет и от 12 лет и старше), технологические карты кулинарных изделий (блюд);</w:t>
      </w:r>
    </w:p>
    <w:p w14:paraId="17F9B365" w14:textId="77777777" w:rsidR="00000000" w:rsidRDefault="004105C7" w:rsidP="00AB78CD">
      <w:pPr>
        <w:numPr>
          <w:ilvl w:val="0"/>
          <w:numId w:val="21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ежедневное меню с указанием выхода блюд для возрастной группы детей (от 7 до 12 лет</w:t>
      </w:r>
      <w:r>
        <w:rPr>
          <w:rFonts w:ascii="Arial" w:eastAsia="Times New Roman" w:hAnsi="Arial" w:cs="Arial"/>
          <w:color w:val="1E2120"/>
          <w:sz w:val="21"/>
          <w:szCs w:val="21"/>
        </w:rPr>
        <w:t xml:space="preserve"> и от 12 лет и старше);</w:t>
      </w:r>
    </w:p>
    <w:p w14:paraId="6163DE97" w14:textId="77777777" w:rsidR="00000000" w:rsidRDefault="004105C7" w:rsidP="00AB78CD">
      <w:pPr>
        <w:numPr>
          <w:ilvl w:val="0"/>
          <w:numId w:val="21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 xml:space="preserve">Ведомость контроля за рационом питания детей (Приложение N13 </w:t>
      </w:r>
      <w:proofErr w:type="gramStart"/>
      <w:r>
        <w:rPr>
          <w:rFonts w:ascii="Arial" w:eastAsia="Times New Roman" w:hAnsi="Arial" w:cs="Arial"/>
          <w:color w:val="1E2120"/>
          <w:sz w:val="21"/>
          <w:szCs w:val="21"/>
        </w:rPr>
        <w:t>к СанПиН</w:t>
      </w:r>
      <w:proofErr w:type="gramEnd"/>
      <w:r>
        <w:rPr>
          <w:rFonts w:ascii="Arial" w:eastAsia="Times New Roman" w:hAnsi="Arial" w:cs="Arial"/>
          <w:color w:val="1E2120"/>
          <w:sz w:val="21"/>
          <w:szCs w:val="21"/>
        </w:rPr>
        <w:t xml:space="preserve"> 2.3/2.4.3590-20). Документ составляется медработником школы каждые 7-10 дней, а заполняется ежедневно.</w:t>
      </w:r>
    </w:p>
    <w:p w14:paraId="4F5F29D6" w14:textId="77777777" w:rsidR="00000000" w:rsidRDefault="004105C7" w:rsidP="00AB78CD">
      <w:pPr>
        <w:numPr>
          <w:ilvl w:val="0"/>
          <w:numId w:val="21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Журнал учета посещаемости детей;</w:t>
      </w:r>
    </w:p>
    <w:p w14:paraId="10D4CE90" w14:textId="77777777" w:rsidR="00000000" w:rsidRDefault="004105C7" w:rsidP="00AB78CD">
      <w:pPr>
        <w:numPr>
          <w:ilvl w:val="0"/>
          <w:numId w:val="21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 xml:space="preserve">Журнал учета калорийности </w:t>
      </w:r>
      <w:r>
        <w:rPr>
          <w:rFonts w:ascii="Arial" w:eastAsia="Times New Roman" w:hAnsi="Arial" w:cs="Arial"/>
          <w:color w:val="1E2120"/>
          <w:sz w:val="21"/>
          <w:szCs w:val="21"/>
        </w:rPr>
        <w:t>(расчет и оценка использованного на одного ребенка среднесуточного набора пищевых продуктов проводится один раз в 10 дней, подсчет энергической ценности полученного рациона питания и содержания в нем основных пищевых веществ проводится ежемесячно);</w:t>
      </w:r>
    </w:p>
    <w:p w14:paraId="4F05194B" w14:textId="77777777" w:rsidR="00000000" w:rsidRDefault="004105C7" w:rsidP="00AB78CD">
      <w:pPr>
        <w:numPr>
          <w:ilvl w:val="0"/>
          <w:numId w:val="21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 xml:space="preserve">Журнал </w:t>
      </w:r>
      <w:r>
        <w:rPr>
          <w:rFonts w:ascii="Arial" w:eastAsia="Times New Roman" w:hAnsi="Arial" w:cs="Arial"/>
          <w:color w:val="1E2120"/>
          <w:sz w:val="21"/>
          <w:szCs w:val="21"/>
        </w:rPr>
        <w:t>бракеража скоропортящейся пищевой продукции (</w:t>
      </w:r>
      <w:proofErr w:type="gramStart"/>
      <w:r>
        <w:rPr>
          <w:rFonts w:ascii="Arial" w:eastAsia="Times New Roman" w:hAnsi="Arial" w:cs="Arial"/>
          <w:color w:val="1E2120"/>
          <w:sz w:val="21"/>
          <w:szCs w:val="21"/>
        </w:rPr>
        <w:t>в соответствии с СанПиН</w:t>
      </w:r>
      <w:proofErr w:type="gramEnd"/>
      <w:r>
        <w:rPr>
          <w:rFonts w:ascii="Arial" w:eastAsia="Times New Roman" w:hAnsi="Arial" w:cs="Arial"/>
          <w:color w:val="1E2120"/>
          <w:sz w:val="21"/>
          <w:szCs w:val="21"/>
        </w:rPr>
        <w:t>);</w:t>
      </w:r>
    </w:p>
    <w:p w14:paraId="11A827D1" w14:textId="77777777" w:rsidR="00000000" w:rsidRDefault="004105C7" w:rsidP="00AB78CD">
      <w:pPr>
        <w:numPr>
          <w:ilvl w:val="0"/>
          <w:numId w:val="21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Журнал бракеража готовой пищевой продукции (</w:t>
      </w:r>
      <w:proofErr w:type="gramStart"/>
      <w:r>
        <w:rPr>
          <w:rFonts w:ascii="Arial" w:eastAsia="Times New Roman" w:hAnsi="Arial" w:cs="Arial"/>
          <w:color w:val="1E2120"/>
          <w:sz w:val="21"/>
          <w:szCs w:val="21"/>
        </w:rPr>
        <w:t>в соответствии с СанПиН</w:t>
      </w:r>
      <w:proofErr w:type="gramEnd"/>
      <w:r>
        <w:rPr>
          <w:rFonts w:ascii="Arial" w:eastAsia="Times New Roman" w:hAnsi="Arial" w:cs="Arial"/>
          <w:color w:val="1E2120"/>
          <w:sz w:val="21"/>
          <w:szCs w:val="21"/>
        </w:rPr>
        <w:t>);</w:t>
      </w:r>
    </w:p>
    <w:p w14:paraId="7B0C4108" w14:textId="77777777" w:rsidR="00000000" w:rsidRDefault="004105C7" w:rsidP="00AB78CD">
      <w:pPr>
        <w:numPr>
          <w:ilvl w:val="0"/>
          <w:numId w:val="21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Журнал учета работы бактерицидной лампы на пищеблоке;</w:t>
      </w:r>
    </w:p>
    <w:p w14:paraId="2027D462" w14:textId="77777777" w:rsidR="00000000" w:rsidRDefault="004105C7" w:rsidP="00AB78CD">
      <w:pPr>
        <w:numPr>
          <w:ilvl w:val="0"/>
          <w:numId w:val="21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 xml:space="preserve">Журнал генеральной уборки, ведомость учета обработки посуды, </w:t>
      </w:r>
      <w:r>
        <w:rPr>
          <w:rFonts w:ascii="Arial" w:eastAsia="Times New Roman" w:hAnsi="Arial" w:cs="Arial"/>
          <w:color w:val="1E2120"/>
          <w:sz w:val="21"/>
          <w:szCs w:val="21"/>
        </w:rPr>
        <w:t>столовых приборов, оборудования;</w:t>
      </w:r>
    </w:p>
    <w:p w14:paraId="330B6C79" w14:textId="77777777" w:rsidR="00000000" w:rsidRDefault="004105C7" w:rsidP="00AB78CD">
      <w:pPr>
        <w:numPr>
          <w:ilvl w:val="0"/>
          <w:numId w:val="21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Журнал учета температурного режима холодильного оборудования (</w:t>
      </w:r>
      <w:proofErr w:type="gramStart"/>
      <w:r>
        <w:rPr>
          <w:rFonts w:ascii="Arial" w:eastAsia="Times New Roman" w:hAnsi="Arial" w:cs="Arial"/>
          <w:color w:val="1E2120"/>
          <w:sz w:val="21"/>
          <w:szCs w:val="21"/>
        </w:rPr>
        <w:t>в соответствии с СанПиН</w:t>
      </w:r>
      <w:proofErr w:type="gramEnd"/>
      <w:r>
        <w:rPr>
          <w:rFonts w:ascii="Arial" w:eastAsia="Times New Roman" w:hAnsi="Arial" w:cs="Arial"/>
          <w:color w:val="1E2120"/>
          <w:sz w:val="21"/>
          <w:szCs w:val="21"/>
        </w:rPr>
        <w:t>);</w:t>
      </w:r>
    </w:p>
    <w:p w14:paraId="584D32A0" w14:textId="77777777" w:rsidR="00000000" w:rsidRDefault="004105C7" w:rsidP="00AB78CD">
      <w:pPr>
        <w:numPr>
          <w:ilvl w:val="0"/>
          <w:numId w:val="21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Журнал учета температуры и влажности в складских помещениях (</w:t>
      </w:r>
      <w:proofErr w:type="gramStart"/>
      <w:r>
        <w:rPr>
          <w:rFonts w:ascii="Arial" w:eastAsia="Times New Roman" w:hAnsi="Arial" w:cs="Arial"/>
          <w:color w:val="1E2120"/>
          <w:sz w:val="21"/>
          <w:szCs w:val="21"/>
        </w:rPr>
        <w:t>в соответствии с СанПиН</w:t>
      </w:r>
      <w:proofErr w:type="gramEnd"/>
      <w:r>
        <w:rPr>
          <w:rFonts w:ascii="Arial" w:eastAsia="Times New Roman" w:hAnsi="Arial" w:cs="Arial"/>
          <w:color w:val="1E2120"/>
          <w:sz w:val="21"/>
          <w:szCs w:val="21"/>
        </w:rPr>
        <w:t>).</w:t>
      </w:r>
    </w:p>
    <w:p w14:paraId="249C07B5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color w:val="1E2120"/>
          <w:sz w:val="21"/>
          <w:szCs w:val="21"/>
        </w:rPr>
        <w:t xml:space="preserve">16.2. </w:t>
      </w:r>
      <w:ins w:id="22" w:author="Unknown">
        <w:r>
          <w:rPr>
            <w:rFonts w:ascii="Arial" w:hAnsi="Arial" w:cs="Arial"/>
            <w:color w:val="1E2120"/>
            <w:sz w:val="21"/>
            <w:szCs w:val="21"/>
            <w:u w:val="single"/>
          </w:rPr>
          <w:t>Перечень приказов:</w:t>
        </w:r>
      </w:ins>
    </w:p>
    <w:p w14:paraId="10E06D98" w14:textId="77777777" w:rsidR="00000000" w:rsidRDefault="004105C7" w:rsidP="00AB78CD">
      <w:pPr>
        <w:numPr>
          <w:ilvl w:val="0"/>
          <w:numId w:val="22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Об утверждении и введен</w:t>
      </w:r>
      <w:r>
        <w:rPr>
          <w:rFonts w:ascii="Arial" w:eastAsia="Times New Roman" w:hAnsi="Arial" w:cs="Arial"/>
          <w:color w:val="1E2120"/>
          <w:sz w:val="21"/>
          <w:szCs w:val="21"/>
        </w:rPr>
        <w:t>ие в действие настоящего Положения;</w:t>
      </w:r>
    </w:p>
    <w:p w14:paraId="0CD91499" w14:textId="77777777" w:rsidR="00000000" w:rsidRDefault="004105C7" w:rsidP="00AB78CD">
      <w:pPr>
        <w:numPr>
          <w:ilvl w:val="0"/>
          <w:numId w:val="22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О введении в действие примерного 2-х недельного меню для обучающихся общеобразовательной организации;</w:t>
      </w:r>
    </w:p>
    <w:p w14:paraId="7EF7E3C8" w14:textId="77777777" w:rsidR="00000000" w:rsidRDefault="004105C7" w:rsidP="00AB78CD">
      <w:pPr>
        <w:numPr>
          <w:ilvl w:val="0"/>
          <w:numId w:val="22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Об организации лечебного и диетического питания детей;</w:t>
      </w:r>
    </w:p>
    <w:p w14:paraId="06EA6453" w14:textId="77777777" w:rsidR="00000000" w:rsidRDefault="004105C7" w:rsidP="00AB78CD">
      <w:pPr>
        <w:numPr>
          <w:ilvl w:val="0"/>
          <w:numId w:val="22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О контроле за организацией питания;</w:t>
      </w:r>
    </w:p>
    <w:p w14:paraId="69177095" w14:textId="77777777" w:rsidR="00000000" w:rsidRDefault="004105C7" w:rsidP="00AB78CD">
      <w:pPr>
        <w:numPr>
          <w:ilvl w:val="0"/>
          <w:numId w:val="22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Об утверждении режима питан</w:t>
      </w:r>
      <w:r>
        <w:rPr>
          <w:rFonts w:ascii="Arial" w:eastAsia="Times New Roman" w:hAnsi="Arial" w:cs="Arial"/>
          <w:color w:val="1E2120"/>
          <w:sz w:val="21"/>
          <w:szCs w:val="21"/>
        </w:rPr>
        <w:t>ия;</w:t>
      </w:r>
    </w:p>
    <w:p w14:paraId="4346F951" w14:textId="77777777" w:rsidR="00000000" w:rsidRDefault="004105C7" w:rsidP="00AB78CD">
      <w:pPr>
        <w:numPr>
          <w:ilvl w:val="0"/>
          <w:numId w:val="22"/>
        </w:numPr>
        <w:spacing w:before="100" w:beforeAutospacing="1" w:after="100" w:afterAutospacing="1" w:line="360" w:lineRule="atLeast"/>
        <w:ind w:left="225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_____________________________.</w:t>
      </w:r>
    </w:p>
    <w:p w14:paraId="14D77591" w14:textId="77777777" w:rsidR="00000000" w:rsidRDefault="004105C7">
      <w:pPr>
        <w:pStyle w:val="3"/>
        <w:divId w:val="1024864879"/>
        <w:rPr>
          <w:rFonts w:eastAsia="Times New Roman"/>
          <w:color w:val="1E2120"/>
        </w:rPr>
      </w:pPr>
      <w:r>
        <w:rPr>
          <w:rFonts w:eastAsia="Times New Roman"/>
          <w:color w:val="1E2120"/>
        </w:rPr>
        <w:t>17. Заключительные положения</w:t>
      </w:r>
    </w:p>
    <w:p w14:paraId="28C5E6B0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color w:val="1E2120"/>
          <w:sz w:val="21"/>
          <w:szCs w:val="21"/>
        </w:rPr>
        <w:t>17.1. Настоящее Положение является локальным нормативным актом общеобразовательной организации, принимается на Педагогическом совете и утверждается (либо вводится в действие) приказом директор</w:t>
      </w:r>
      <w:r>
        <w:rPr>
          <w:rFonts w:ascii="Arial" w:hAnsi="Arial" w:cs="Arial"/>
          <w:color w:val="1E2120"/>
          <w:sz w:val="21"/>
          <w:szCs w:val="21"/>
        </w:rPr>
        <w:t>а общеобразовательной организации.</w:t>
      </w:r>
      <w:r>
        <w:rPr>
          <w:rFonts w:ascii="Arial" w:hAnsi="Arial" w:cs="Arial"/>
          <w:color w:val="1E2120"/>
          <w:sz w:val="21"/>
          <w:szCs w:val="21"/>
        </w:rPr>
        <w:br/>
        <w:t>17.2.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</w:t>
      </w:r>
      <w:r>
        <w:rPr>
          <w:rFonts w:ascii="Arial" w:hAnsi="Arial" w:cs="Arial"/>
          <w:color w:val="1E2120"/>
          <w:sz w:val="21"/>
          <w:szCs w:val="21"/>
        </w:rPr>
        <w:br/>
        <w:t>17.3. Положение принимается на неопределенный срок. Измен</w:t>
      </w:r>
      <w:r>
        <w:rPr>
          <w:rFonts w:ascii="Arial" w:hAnsi="Arial" w:cs="Arial"/>
          <w:color w:val="1E2120"/>
          <w:sz w:val="21"/>
          <w:szCs w:val="21"/>
        </w:rPr>
        <w:t>ения и дополнения к Положению принимаются в порядке, предусмотренном п.17.1. настоящего Положения.</w:t>
      </w:r>
      <w:r>
        <w:rPr>
          <w:rFonts w:ascii="Arial" w:hAnsi="Arial" w:cs="Arial"/>
          <w:color w:val="1E2120"/>
          <w:sz w:val="21"/>
          <w:szCs w:val="21"/>
        </w:rPr>
        <w:br/>
        <w:t>17.4.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14:paraId="4B2FAB74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noProof/>
          <w:color w:val="1E2120"/>
          <w:sz w:val="21"/>
          <w:szCs w:val="21"/>
        </w:rPr>
        <w:drawing>
          <wp:inline distT="0" distB="0" distL="0" distR="0" wp14:anchorId="4CC943F8" wp14:editId="604151DD">
            <wp:extent cx="5934075" cy="3090888"/>
            <wp:effectExtent l="0" t="0" r="0" b="0"/>
            <wp:docPr id="28" name="Рисунок 28" descr="Гигиенический журн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Гигиенический журнал"/>
                    <pic:cNvPicPr>
                      <a:picLocks noChangeAspect="1" noChangeArrowheads="1"/>
                    </pic:cNvPicPr>
                  </pic:nvPicPr>
                  <pic:blipFill>
                    <a:blip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0877" cy="3104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1E2120"/>
          <w:sz w:val="21"/>
          <w:szCs w:val="21"/>
        </w:rPr>
        <w:br/>
      </w:r>
      <w:r>
        <w:rPr>
          <w:rFonts w:ascii="Arial" w:hAnsi="Arial" w:cs="Arial"/>
          <w:noProof/>
          <w:color w:val="1E2120"/>
          <w:sz w:val="21"/>
          <w:szCs w:val="21"/>
        </w:rPr>
        <w:drawing>
          <wp:inline distT="0" distB="0" distL="0" distR="0" wp14:anchorId="44EE8425" wp14:editId="0D5058C2">
            <wp:extent cx="4459262" cy="3055620"/>
            <wp:effectExtent l="0" t="0" r="0" b="0"/>
            <wp:docPr id="29" name="Рисунок 29" descr="Журнал учёта температурного режи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Журнал учёта температурного режима"/>
                    <pic:cNvPicPr>
                      <a:picLocks noChangeAspect="1" noChangeArrowheads="1"/>
                    </pic:cNvPicPr>
                  </pic:nvPicPr>
                  <pic:blipFill>
                    <a:blip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964" cy="3059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1E2120"/>
          <w:sz w:val="21"/>
          <w:szCs w:val="21"/>
        </w:rPr>
        <w:br/>
      </w:r>
      <w:r>
        <w:rPr>
          <w:rFonts w:ascii="Arial" w:hAnsi="Arial" w:cs="Arial"/>
          <w:noProof/>
          <w:color w:val="1E2120"/>
          <w:sz w:val="21"/>
          <w:szCs w:val="21"/>
        </w:rPr>
        <w:drawing>
          <wp:inline distT="0" distB="0" distL="0" distR="0" wp14:anchorId="5E69D1BB" wp14:editId="1C9FE92C">
            <wp:extent cx="5437810" cy="3548401"/>
            <wp:effectExtent l="0" t="0" r="0" b="0"/>
            <wp:docPr id="30" name="Рисунок 30" descr="Журнал бракераж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Журнал бракеража"/>
                    <pic:cNvPicPr>
                      <a:picLocks noChangeAspect="1" noChangeArrowheads="1"/>
                    </pic:cNvPicPr>
                  </pic:nvPicPr>
                  <pic:blipFill>
                    <a:blip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7146" cy="3554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1E2120"/>
          <w:sz w:val="21"/>
          <w:szCs w:val="21"/>
        </w:rPr>
        <w:br/>
      </w:r>
      <w:r>
        <w:rPr>
          <w:rFonts w:ascii="Arial" w:hAnsi="Arial" w:cs="Arial"/>
          <w:noProof/>
          <w:color w:val="1E2120"/>
          <w:sz w:val="21"/>
          <w:szCs w:val="21"/>
        </w:rPr>
        <w:drawing>
          <wp:inline distT="0" distB="0" distL="0" distR="0" wp14:anchorId="3DC10896" wp14:editId="317346E6">
            <wp:extent cx="5432421" cy="4962182"/>
            <wp:effectExtent l="0" t="0" r="0" b="0"/>
            <wp:docPr id="31" name="Рисунок 31" descr="Количество приёмов пищ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Количество приёмов пищи"/>
                    <pic:cNvPicPr>
                      <a:picLocks noChangeAspect="1" noChangeArrowheads="1"/>
                    </pic:cNvPicPr>
                  </pic:nvPicPr>
                  <pic:blipFill>
                    <a:blip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3396" cy="4972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1E2120"/>
          <w:sz w:val="21"/>
          <w:szCs w:val="21"/>
        </w:rPr>
        <w:br/>
      </w:r>
      <w:r>
        <w:rPr>
          <w:rFonts w:ascii="Arial" w:hAnsi="Arial" w:cs="Arial"/>
          <w:noProof/>
          <w:color w:val="1E2120"/>
          <w:sz w:val="21"/>
          <w:szCs w:val="21"/>
        </w:rPr>
        <w:drawing>
          <wp:inline distT="0" distB="0" distL="0" distR="0" wp14:anchorId="2E73A851" wp14:editId="260CFF33">
            <wp:extent cx="5699983" cy="6536394"/>
            <wp:effectExtent l="0" t="0" r="0" b="0"/>
            <wp:docPr id="32" name="Рисунок 32" descr="Меню приготавливаемых блю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Меню приготавливаемых блюд"/>
                    <pic:cNvPicPr>
                      <a:picLocks noChangeAspect="1" noChangeArrowheads="1"/>
                    </pic:cNvPicPr>
                  </pic:nvPicPr>
                  <pic:blipFill>
                    <a:blip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7666" cy="6545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1E2120"/>
          <w:sz w:val="21"/>
          <w:szCs w:val="21"/>
        </w:rPr>
        <w:br/>
      </w:r>
      <w:r>
        <w:rPr>
          <w:rFonts w:ascii="Arial" w:hAnsi="Arial" w:cs="Arial"/>
          <w:noProof/>
          <w:color w:val="1E2120"/>
          <w:sz w:val="21"/>
          <w:szCs w:val="21"/>
        </w:rPr>
        <w:drawing>
          <wp:inline distT="0" distB="0" distL="0" distR="0" wp14:anchorId="5BA6FDD9" wp14:editId="3065621F">
            <wp:extent cx="6211142" cy="3962799"/>
            <wp:effectExtent l="0" t="0" r="0" b="0"/>
            <wp:docPr id="33" name="Рисунок 33" descr="Масса порций для де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Масса порций для детей"/>
                    <pic:cNvPicPr>
                      <a:picLocks noChangeAspect="1" noChangeArrowheads="1"/>
                    </pic:cNvPicPr>
                  </pic:nvPicPr>
                  <pic:blipFill>
                    <a:blip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4096" cy="3971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1E2120"/>
          <w:sz w:val="21"/>
          <w:szCs w:val="21"/>
        </w:rPr>
        <w:br/>
      </w:r>
      <w:r>
        <w:rPr>
          <w:rFonts w:ascii="Arial" w:hAnsi="Arial" w:cs="Arial"/>
          <w:noProof/>
          <w:color w:val="1E2120"/>
          <w:sz w:val="21"/>
          <w:szCs w:val="21"/>
        </w:rPr>
        <w:drawing>
          <wp:inline distT="0" distB="0" distL="0" distR="0" wp14:anchorId="3C721581" wp14:editId="7FAFD252">
            <wp:extent cx="5768688" cy="7076704"/>
            <wp:effectExtent l="0" t="0" r="3810" b="0"/>
            <wp:docPr id="34" name="Рисунок 34" descr="Среднесуточные наборы пищевой продукц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Среднесуточные наборы пищевой продукции"/>
                    <pic:cNvPicPr>
                      <a:picLocks noChangeAspect="1" noChangeArrowheads="1"/>
                    </pic:cNvPicPr>
                  </pic:nvPicPr>
                  <pic:blipFill>
                    <a:blip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0146" cy="709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1E2120"/>
          <w:sz w:val="21"/>
          <w:szCs w:val="21"/>
        </w:rPr>
        <w:br/>
      </w:r>
      <w:r>
        <w:rPr>
          <w:rFonts w:ascii="Arial" w:hAnsi="Arial" w:cs="Arial"/>
          <w:noProof/>
          <w:color w:val="1E2120"/>
          <w:sz w:val="21"/>
          <w:szCs w:val="21"/>
        </w:rPr>
        <w:drawing>
          <wp:inline distT="0" distB="0" distL="0" distR="0" wp14:anchorId="1724998A" wp14:editId="7222FF73">
            <wp:extent cx="6615051" cy="2847035"/>
            <wp:effectExtent l="0" t="0" r="0" b="0"/>
            <wp:docPr id="35" name="Рисунок 35" descr="Суммарные объёмы блю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Суммарные объёмы блюд"/>
                    <pic:cNvPicPr>
                      <a:picLocks noChangeAspect="1" noChangeArrowheads="1"/>
                    </pic:cNvPicPr>
                  </pic:nvPicPr>
                  <pic:blipFill>
                    <a:blip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626898" cy="2852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1E2120"/>
          <w:sz w:val="21"/>
          <w:szCs w:val="21"/>
        </w:rPr>
        <w:br/>
      </w:r>
      <w:r>
        <w:rPr>
          <w:rFonts w:ascii="Arial" w:hAnsi="Arial" w:cs="Arial"/>
          <w:noProof/>
          <w:color w:val="1E2120"/>
          <w:sz w:val="21"/>
          <w:szCs w:val="21"/>
        </w:rPr>
        <w:drawing>
          <wp:inline distT="0" distB="0" distL="0" distR="0" wp14:anchorId="43AEC115" wp14:editId="22322875">
            <wp:extent cx="6071506" cy="7694221"/>
            <wp:effectExtent l="0" t="0" r="5715" b="2540"/>
            <wp:docPr id="36" name="Рисунок 36" descr="Перечень пищевой продукц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Перечень пищевой продукции"/>
                    <pic:cNvPicPr>
                      <a:picLocks noChangeAspect="1" noChangeArrowheads="1"/>
                    </pic:cNvPicPr>
                  </pic:nvPicPr>
                  <pic:blipFill>
                    <a:blip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7362" cy="7701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1E2120"/>
          <w:sz w:val="21"/>
          <w:szCs w:val="21"/>
        </w:rPr>
        <w:br/>
      </w:r>
      <w:r>
        <w:rPr>
          <w:rFonts w:ascii="Arial" w:hAnsi="Arial" w:cs="Arial"/>
          <w:noProof/>
          <w:color w:val="1E2120"/>
          <w:sz w:val="21"/>
          <w:szCs w:val="21"/>
        </w:rPr>
        <w:drawing>
          <wp:inline distT="0" distB="0" distL="0" distR="0" wp14:anchorId="7946E492" wp14:editId="2FBBAD9A">
            <wp:extent cx="6157711" cy="2525668"/>
            <wp:effectExtent l="0" t="0" r="0" b="8255"/>
            <wp:docPr id="37" name="Рисунок 37" descr="Гигиенический журн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Гигиенический журнал"/>
                    <pic:cNvPicPr>
                      <a:picLocks noChangeAspect="1" noChangeArrowheads="1"/>
                    </pic:cNvPicPr>
                  </pic:nvPicPr>
                  <pic:blipFill>
                    <a:blip r:link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191533" cy="253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1E2120"/>
          <w:sz w:val="21"/>
          <w:szCs w:val="21"/>
        </w:rPr>
        <w:br/>
      </w:r>
      <w:r>
        <w:rPr>
          <w:rFonts w:ascii="Arial" w:hAnsi="Arial" w:cs="Arial"/>
          <w:noProof/>
          <w:color w:val="1E2120"/>
          <w:sz w:val="21"/>
          <w:szCs w:val="21"/>
        </w:rPr>
        <w:drawing>
          <wp:inline distT="0" distB="0" distL="0" distR="0" wp14:anchorId="4DFFAA76" wp14:editId="643B4F93">
            <wp:extent cx="6435330" cy="7682346"/>
            <wp:effectExtent l="0" t="0" r="3810" b="0"/>
            <wp:docPr id="38" name="Рисунок 38" descr="Таблица замены пищевой продукц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Таблица замены пищевой продукции"/>
                    <pic:cNvPicPr>
                      <a:picLocks noChangeAspect="1" noChangeArrowheads="1"/>
                    </pic:cNvPicPr>
                  </pic:nvPicPr>
                  <pic:blipFill>
                    <a:blip r:link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4314" cy="7693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1E2120"/>
          <w:sz w:val="21"/>
          <w:szCs w:val="21"/>
        </w:rPr>
        <w:br/>
      </w:r>
      <w:r>
        <w:rPr>
          <w:rFonts w:ascii="Arial" w:hAnsi="Arial" w:cs="Arial"/>
          <w:noProof/>
          <w:color w:val="1E2120"/>
          <w:sz w:val="21"/>
          <w:szCs w:val="21"/>
        </w:rPr>
        <w:drawing>
          <wp:inline distT="0" distB="0" distL="0" distR="0" wp14:anchorId="5268AB05" wp14:editId="1475B8E2">
            <wp:extent cx="6211290" cy="4045610"/>
            <wp:effectExtent l="0" t="0" r="0" b="0"/>
            <wp:docPr id="39" name="Рисунок 39" descr="Потребность в пищевых вещества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Потребность в пищевых веществах"/>
                    <pic:cNvPicPr>
                      <a:picLocks noChangeAspect="1" noChangeArrowheads="1"/>
                    </pic:cNvPicPr>
                  </pic:nvPicPr>
                  <pic:blipFill>
                    <a:blip r:link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204" cy="4048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1E2120"/>
          <w:sz w:val="21"/>
          <w:szCs w:val="21"/>
        </w:rPr>
        <w:br/>
      </w:r>
      <w:r>
        <w:rPr>
          <w:rFonts w:ascii="Arial" w:hAnsi="Arial" w:cs="Arial"/>
          <w:noProof/>
          <w:color w:val="1E2120"/>
          <w:sz w:val="21"/>
          <w:szCs w:val="21"/>
        </w:rPr>
        <w:drawing>
          <wp:inline distT="0" distB="0" distL="0" distR="0" wp14:anchorId="03427652" wp14:editId="27C1CE74">
            <wp:extent cx="5629399" cy="2773808"/>
            <wp:effectExtent l="0" t="0" r="0" b="7620"/>
            <wp:docPr id="40" name="Рисунок 40" descr="Журнал бракеража пищевой продукц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Журнал бракеража пищевой продукции"/>
                    <pic:cNvPicPr>
                      <a:picLocks noChangeAspect="1" noChangeArrowheads="1"/>
                    </pic:cNvPicPr>
                  </pic:nvPicPr>
                  <pic:blipFill>
                    <a:blip r:link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6486" cy="277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1E2120"/>
          <w:sz w:val="21"/>
          <w:szCs w:val="21"/>
        </w:rPr>
        <w:br/>
      </w:r>
      <w:r>
        <w:rPr>
          <w:rFonts w:ascii="Arial" w:hAnsi="Arial" w:cs="Arial"/>
          <w:noProof/>
          <w:color w:val="1E2120"/>
          <w:sz w:val="21"/>
          <w:szCs w:val="21"/>
        </w:rPr>
        <w:drawing>
          <wp:inline distT="0" distB="0" distL="0" distR="0" wp14:anchorId="511A077E" wp14:editId="6E9E44F6">
            <wp:extent cx="5546272" cy="3377451"/>
            <wp:effectExtent l="0" t="0" r="0" b="0"/>
            <wp:docPr id="41" name="Рисунок 41" descr="Распределение в процентно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Распределение в процентном"/>
                    <pic:cNvPicPr>
                      <a:picLocks noChangeAspect="1" noChangeArrowheads="1"/>
                    </pic:cNvPicPr>
                  </pic:nvPicPr>
                  <pic:blipFill>
                    <a:blip r:link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0682" cy="3380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D15FD9" w14:textId="77777777" w:rsidR="00000000" w:rsidRDefault="004105C7">
      <w:pPr>
        <w:pStyle w:val="a7"/>
        <w:spacing w:line="360" w:lineRule="atLeast"/>
        <w:divId w:val="1024864879"/>
        <w:rPr>
          <w:rStyle w:val="a5"/>
        </w:rPr>
      </w:pPr>
    </w:p>
    <w:p w14:paraId="4156F873" w14:textId="77777777" w:rsidR="00000000" w:rsidRDefault="004105C7">
      <w:pPr>
        <w:spacing w:line="360" w:lineRule="atLeast"/>
        <w:divId w:val="1219516811"/>
        <w:rPr>
          <w:rFonts w:eastAsia="Times New Roman"/>
        </w:rPr>
      </w:pPr>
      <w:r>
        <w:rPr>
          <w:rFonts w:ascii="Arial" w:eastAsia="Times New Roman" w:hAnsi="Arial" w:cs="Arial"/>
          <w:i/>
          <w:iCs/>
          <w:color w:val="1E2120"/>
          <w:sz w:val="21"/>
          <w:szCs w:val="21"/>
        </w:rPr>
        <w:t>Приложение 14</w:t>
      </w:r>
    </w:p>
    <w:p w14:paraId="40862DEB" w14:textId="77777777" w:rsidR="00000000" w:rsidRDefault="004105C7">
      <w:pPr>
        <w:spacing w:line="360" w:lineRule="atLeast"/>
        <w:divId w:val="1156192377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к положению об организации питания</w:t>
      </w:r>
      <w:r>
        <w:rPr>
          <w:rFonts w:ascii="Arial" w:eastAsia="Times New Roman" w:hAnsi="Arial" w:cs="Arial"/>
          <w:color w:val="1E2120"/>
          <w:sz w:val="21"/>
          <w:szCs w:val="21"/>
        </w:rPr>
        <w:br/>
        <w:t>обучающихся с ОВЗ в школе</w:t>
      </w:r>
    </w:p>
    <w:p w14:paraId="769C578D" w14:textId="77777777" w:rsidR="00000000" w:rsidRDefault="004105C7">
      <w:pPr>
        <w:spacing w:line="360" w:lineRule="atLeast"/>
        <w:jc w:val="center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Style w:val="a6"/>
          <w:rFonts w:ascii="Arial" w:eastAsia="Times New Roman" w:hAnsi="Arial" w:cs="Arial"/>
          <w:color w:val="1E2120"/>
          <w:sz w:val="21"/>
          <w:szCs w:val="21"/>
        </w:rPr>
        <w:t>ЗАЯВЛЕНИЕ</w:t>
      </w:r>
      <w:r>
        <w:rPr>
          <w:rFonts w:ascii="Arial" w:eastAsia="Times New Roman" w:hAnsi="Arial" w:cs="Arial"/>
          <w:b/>
          <w:bCs/>
          <w:color w:val="1E2120"/>
          <w:sz w:val="21"/>
          <w:szCs w:val="21"/>
        </w:rPr>
        <w:br/>
      </w:r>
      <w:r>
        <w:rPr>
          <w:rStyle w:val="a6"/>
          <w:rFonts w:ascii="Arial" w:eastAsia="Times New Roman" w:hAnsi="Arial" w:cs="Arial"/>
          <w:color w:val="1E2120"/>
          <w:sz w:val="21"/>
          <w:szCs w:val="21"/>
        </w:rPr>
        <w:t>о предоставлении бесплатного двухразового питания</w:t>
      </w:r>
      <w:r>
        <w:rPr>
          <w:rFonts w:ascii="Arial" w:eastAsia="Times New Roman" w:hAnsi="Arial" w:cs="Arial"/>
          <w:b/>
          <w:bCs/>
          <w:color w:val="1E2120"/>
          <w:sz w:val="21"/>
          <w:szCs w:val="21"/>
        </w:rPr>
        <w:br/>
      </w:r>
      <w:r>
        <w:rPr>
          <w:rStyle w:val="a6"/>
          <w:rFonts w:ascii="Arial" w:eastAsia="Times New Roman" w:hAnsi="Arial" w:cs="Arial"/>
          <w:color w:val="1E2120"/>
          <w:sz w:val="21"/>
          <w:szCs w:val="21"/>
        </w:rPr>
        <w:t>обучающимся с ограниченными возможностями здоровья, обучение которых организовано федеральными государственными образоват</w:t>
      </w:r>
      <w:r>
        <w:rPr>
          <w:rStyle w:val="a6"/>
          <w:rFonts w:ascii="Arial" w:eastAsia="Times New Roman" w:hAnsi="Arial" w:cs="Arial"/>
          <w:color w:val="1E2120"/>
          <w:sz w:val="21"/>
          <w:szCs w:val="21"/>
        </w:rPr>
        <w:t>ельными</w:t>
      </w:r>
      <w:r>
        <w:rPr>
          <w:rFonts w:ascii="Arial" w:eastAsia="Times New Roman" w:hAnsi="Arial" w:cs="Arial"/>
          <w:b/>
          <w:bCs/>
          <w:color w:val="1E2120"/>
          <w:sz w:val="21"/>
          <w:szCs w:val="21"/>
        </w:rPr>
        <w:br/>
      </w:r>
      <w:r>
        <w:rPr>
          <w:rStyle w:val="a6"/>
          <w:rFonts w:ascii="Arial" w:eastAsia="Times New Roman" w:hAnsi="Arial" w:cs="Arial"/>
          <w:color w:val="1E2120"/>
          <w:sz w:val="21"/>
          <w:szCs w:val="21"/>
        </w:rPr>
        <w:t>организациями, находящимися в ведении Министерства просвещения Российской Федерации, на дому</w:t>
      </w:r>
    </w:p>
    <w:p w14:paraId="66D7AB7D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</w:p>
    <w:p w14:paraId="7ADAD092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color w:val="1E2120"/>
          <w:sz w:val="21"/>
          <w:szCs w:val="21"/>
        </w:rPr>
        <w:t>Директору ____________________________</w:t>
      </w:r>
      <w:r>
        <w:rPr>
          <w:rFonts w:ascii="Arial" w:hAnsi="Arial" w:cs="Arial"/>
          <w:color w:val="1E2120"/>
          <w:sz w:val="21"/>
          <w:szCs w:val="21"/>
        </w:rPr>
        <w:br/>
        <w:t>(наименование образовательной организации)</w:t>
      </w:r>
      <w:r>
        <w:rPr>
          <w:rFonts w:ascii="Arial" w:hAnsi="Arial" w:cs="Arial"/>
          <w:color w:val="1E2120"/>
          <w:sz w:val="21"/>
          <w:szCs w:val="21"/>
        </w:rPr>
        <w:br/>
        <w:t>от ____________________________</w:t>
      </w:r>
      <w:r>
        <w:rPr>
          <w:rFonts w:ascii="Arial" w:hAnsi="Arial" w:cs="Arial"/>
          <w:color w:val="1E2120"/>
          <w:sz w:val="21"/>
          <w:szCs w:val="21"/>
        </w:rPr>
        <w:br/>
        <w:t>(фамилия, имя, отчество (при наличии) (</w:t>
      </w:r>
      <w:r>
        <w:rPr>
          <w:rFonts w:ascii="Arial" w:hAnsi="Arial" w:cs="Arial"/>
          <w:color w:val="1E2120"/>
          <w:sz w:val="21"/>
          <w:szCs w:val="21"/>
        </w:rPr>
        <w:t>полностью)</w:t>
      </w:r>
      <w:r>
        <w:rPr>
          <w:rFonts w:ascii="Arial" w:hAnsi="Arial" w:cs="Arial"/>
          <w:color w:val="1E2120"/>
          <w:sz w:val="21"/>
          <w:szCs w:val="21"/>
        </w:rPr>
        <w:br/>
        <w:t>____________________________</w:t>
      </w:r>
      <w:r>
        <w:rPr>
          <w:rFonts w:ascii="Arial" w:hAnsi="Arial" w:cs="Arial"/>
          <w:color w:val="1E2120"/>
          <w:sz w:val="21"/>
          <w:szCs w:val="21"/>
        </w:rPr>
        <w:br/>
        <w:t>совершеннолетнего обучающегося или родителя</w:t>
      </w:r>
      <w:r>
        <w:rPr>
          <w:rFonts w:ascii="Arial" w:hAnsi="Arial" w:cs="Arial"/>
          <w:color w:val="1E2120"/>
          <w:sz w:val="21"/>
          <w:szCs w:val="21"/>
        </w:rPr>
        <w:br/>
        <w:t>____________________________,</w:t>
      </w:r>
      <w:r>
        <w:rPr>
          <w:rFonts w:ascii="Arial" w:hAnsi="Arial" w:cs="Arial"/>
          <w:color w:val="1E2120"/>
          <w:sz w:val="21"/>
          <w:szCs w:val="21"/>
        </w:rPr>
        <w:br/>
        <w:t>(законного представителя) обучающегося)</w:t>
      </w:r>
      <w:r>
        <w:rPr>
          <w:rFonts w:ascii="Arial" w:hAnsi="Arial" w:cs="Arial"/>
          <w:color w:val="1E2120"/>
          <w:sz w:val="21"/>
          <w:szCs w:val="21"/>
        </w:rPr>
        <w:br/>
        <w:t>проживающего по адресу:____________________________</w:t>
      </w:r>
      <w:r>
        <w:rPr>
          <w:rFonts w:ascii="Arial" w:hAnsi="Arial" w:cs="Arial"/>
          <w:color w:val="1E2120"/>
          <w:sz w:val="21"/>
          <w:szCs w:val="21"/>
        </w:rPr>
        <w:br/>
        <w:t>____________________________</w:t>
      </w:r>
      <w:r>
        <w:rPr>
          <w:rFonts w:ascii="Arial" w:hAnsi="Arial" w:cs="Arial"/>
          <w:color w:val="1E2120"/>
          <w:sz w:val="21"/>
          <w:szCs w:val="21"/>
        </w:rPr>
        <w:br/>
        <w:t>(индекс, адрес)</w:t>
      </w:r>
    </w:p>
    <w:p w14:paraId="37805C0A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color w:val="1E2120"/>
          <w:sz w:val="21"/>
          <w:szCs w:val="21"/>
        </w:rPr>
        <w:t>Паспо</w:t>
      </w:r>
      <w:r>
        <w:rPr>
          <w:rFonts w:ascii="Arial" w:hAnsi="Arial" w:cs="Arial"/>
          <w:color w:val="1E2120"/>
          <w:sz w:val="21"/>
          <w:szCs w:val="21"/>
        </w:rPr>
        <w:t>рт: серия _________ №____________________</w:t>
      </w:r>
      <w:r>
        <w:rPr>
          <w:rFonts w:ascii="Arial" w:hAnsi="Arial" w:cs="Arial"/>
          <w:color w:val="1E2120"/>
          <w:sz w:val="21"/>
          <w:szCs w:val="21"/>
        </w:rPr>
        <w:br/>
        <w:t>Дата выдачи: ___________________________</w:t>
      </w:r>
      <w:r>
        <w:rPr>
          <w:rFonts w:ascii="Arial" w:hAnsi="Arial" w:cs="Arial"/>
          <w:color w:val="1E2120"/>
          <w:sz w:val="21"/>
          <w:szCs w:val="21"/>
        </w:rPr>
        <w:br/>
        <w:t xml:space="preserve">Кем выдан: ____________________________ </w:t>
      </w:r>
    </w:p>
    <w:p w14:paraId="5257ADCB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color w:val="1E2120"/>
          <w:sz w:val="21"/>
          <w:szCs w:val="21"/>
        </w:rPr>
        <w:t>Прошу предоставить в соответствии с частями 7, 7.1, 7.2 статьи 79 Федерального закона от 29 декабря 2012 г. № 273-ФЗ «Об образовании</w:t>
      </w:r>
      <w:r>
        <w:rPr>
          <w:rFonts w:ascii="Arial" w:hAnsi="Arial" w:cs="Arial"/>
          <w:color w:val="1E2120"/>
          <w:sz w:val="21"/>
          <w:szCs w:val="21"/>
        </w:rPr>
        <w:t xml:space="preserve"> в Российской Федерации» бесплатное двухразовое питание, включающее завтрак и обед,</w:t>
      </w:r>
      <w:r>
        <w:rPr>
          <w:rFonts w:ascii="Arial" w:hAnsi="Arial" w:cs="Arial"/>
          <w:color w:val="1E2120"/>
          <w:sz w:val="21"/>
          <w:szCs w:val="21"/>
        </w:rPr>
        <w:br/>
        <w:t>________________________________________________________,</w:t>
      </w:r>
      <w:r>
        <w:rPr>
          <w:rFonts w:ascii="Arial" w:hAnsi="Arial" w:cs="Arial"/>
          <w:color w:val="1E2120"/>
          <w:sz w:val="21"/>
          <w:szCs w:val="21"/>
        </w:rPr>
        <w:br/>
        <w:t>(фамилия, имя, отчество (при наличии)</w:t>
      </w:r>
      <w:r>
        <w:rPr>
          <w:rFonts w:ascii="Arial" w:hAnsi="Arial" w:cs="Arial"/>
          <w:color w:val="1E2120"/>
          <w:sz w:val="21"/>
          <w:szCs w:val="21"/>
        </w:rPr>
        <w:br/>
      </w:r>
      <w:proofErr w:type="spellStart"/>
      <w:r>
        <w:rPr>
          <w:rFonts w:ascii="Arial" w:hAnsi="Arial" w:cs="Arial"/>
          <w:color w:val="1E2120"/>
          <w:sz w:val="21"/>
          <w:szCs w:val="21"/>
        </w:rPr>
        <w:t>обучающемуся___________класса</w:t>
      </w:r>
      <w:proofErr w:type="spellEnd"/>
      <w:r>
        <w:rPr>
          <w:rFonts w:ascii="Arial" w:hAnsi="Arial" w:cs="Arial"/>
          <w:color w:val="1E2120"/>
          <w:sz w:val="21"/>
          <w:szCs w:val="21"/>
        </w:rPr>
        <w:t xml:space="preserve"> (группы), на период </w:t>
      </w:r>
      <w:proofErr w:type="spellStart"/>
      <w:r>
        <w:rPr>
          <w:rFonts w:ascii="Arial" w:hAnsi="Arial" w:cs="Arial"/>
          <w:color w:val="1E2120"/>
          <w:sz w:val="21"/>
          <w:szCs w:val="21"/>
        </w:rPr>
        <w:t>с___________по</w:t>
      </w:r>
      <w:proofErr w:type="spellEnd"/>
      <w:r>
        <w:rPr>
          <w:rFonts w:ascii="Arial" w:hAnsi="Arial" w:cs="Arial"/>
          <w:color w:val="1E2120"/>
          <w:sz w:val="21"/>
          <w:szCs w:val="21"/>
        </w:rPr>
        <w:t xml:space="preserve"> ___________</w:t>
      </w:r>
      <w:r>
        <w:rPr>
          <w:rFonts w:ascii="Arial" w:hAnsi="Arial" w:cs="Arial"/>
          <w:color w:val="1E2120"/>
          <w:sz w:val="21"/>
          <w:szCs w:val="21"/>
        </w:rPr>
        <w:t>,</w:t>
      </w:r>
    </w:p>
    <w:p w14:paraId="08B32D80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color w:val="1E2120"/>
          <w:sz w:val="21"/>
          <w:szCs w:val="21"/>
        </w:rPr>
        <w:t>дата рождения:___________, свидетельство о рождении/паспорт:</w:t>
      </w:r>
      <w:r>
        <w:rPr>
          <w:rFonts w:ascii="Arial" w:hAnsi="Arial" w:cs="Arial"/>
          <w:color w:val="1E2120"/>
          <w:sz w:val="21"/>
          <w:szCs w:val="21"/>
        </w:rPr>
        <w:br/>
        <w:t>____________________________</w:t>
      </w:r>
      <w:r>
        <w:rPr>
          <w:rFonts w:ascii="Arial" w:hAnsi="Arial" w:cs="Arial"/>
          <w:color w:val="1E2120"/>
          <w:sz w:val="21"/>
          <w:szCs w:val="21"/>
        </w:rPr>
        <w:br/>
        <w:t>серия _________ №____________________,</w:t>
      </w:r>
      <w:r>
        <w:rPr>
          <w:rFonts w:ascii="Arial" w:hAnsi="Arial" w:cs="Arial"/>
          <w:color w:val="1E2120"/>
          <w:sz w:val="21"/>
          <w:szCs w:val="21"/>
        </w:rPr>
        <w:br/>
        <w:t>место регистрации (проживания):</w:t>
      </w:r>
      <w:r>
        <w:rPr>
          <w:rFonts w:ascii="Arial" w:hAnsi="Arial" w:cs="Arial"/>
          <w:color w:val="1E2120"/>
          <w:sz w:val="21"/>
          <w:szCs w:val="21"/>
        </w:rPr>
        <w:br/>
        <w:t>____________________________</w:t>
      </w:r>
      <w:r>
        <w:rPr>
          <w:rFonts w:ascii="Arial" w:hAnsi="Arial" w:cs="Arial"/>
          <w:color w:val="1E2120"/>
          <w:sz w:val="21"/>
          <w:szCs w:val="21"/>
        </w:rPr>
        <w:br/>
        <w:t>в связи с тем, что обучающийся является обучающимся с ограниченн</w:t>
      </w:r>
      <w:r>
        <w:rPr>
          <w:rFonts w:ascii="Arial" w:hAnsi="Arial" w:cs="Arial"/>
          <w:color w:val="1E2120"/>
          <w:sz w:val="21"/>
          <w:szCs w:val="21"/>
        </w:rPr>
        <w:t>ыми возможностями здоровья, обучение которого организовано федеральной государственной образовательной организацией, находящейся в ведении Министерства просвещения Российской Федерации, на дому.</w:t>
      </w:r>
      <w:r>
        <w:rPr>
          <w:rFonts w:ascii="Arial" w:hAnsi="Arial" w:cs="Arial"/>
          <w:color w:val="1E2120"/>
          <w:sz w:val="21"/>
          <w:szCs w:val="21"/>
        </w:rPr>
        <w:br/>
        <w:t>Родитель (законный представитель) обучающегося проинформирова</w:t>
      </w:r>
      <w:r>
        <w:rPr>
          <w:rFonts w:ascii="Arial" w:hAnsi="Arial" w:cs="Arial"/>
          <w:color w:val="1E2120"/>
          <w:sz w:val="21"/>
          <w:szCs w:val="21"/>
        </w:rPr>
        <w:t>н, что в случае изменения обстоятельств, влияющих на получение бесплатного двухразового питания, обязуется в установленный срок письменно проинформировать образовательную организацию.</w:t>
      </w:r>
      <w:r>
        <w:rPr>
          <w:rFonts w:ascii="Arial" w:hAnsi="Arial" w:cs="Arial"/>
          <w:color w:val="1E2120"/>
          <w:sz w:val="21"/>
          <w:szCs w:val="21"/>
        </w:rPr>
        <w:br/>
        <w:t>____________________________</w:t>
      </w:r>
      <w:r>
        <w:rPr>
          <w:rFonts w:ascii="Arial" w:hAnsi="Arial" w:cs="Arial"/>
          <w:color w:val="1E2120"/>
          <w:sz w:val="21"/>
          <w:szCs w:val="21"/>
        </w:rPr>
        <w:br/>
        <w:t>(подпись)</w:t>
      </w:r>
      <w:r>
        <w:rPr>
          <w:rFonts w:ascii="Arial" w:hAnsi="Arial" w:cs="Arial"/>
          <w:color w:val="1E2120"/>
          <w:sz w:val="21"/>
          <w:szCs w:val="21"/>
        </w:rPr>
        <w:br/>
        <w:t>Согласен на обработку моих персон</w:t>
      </w:r>
      <w:r>
        <w:rPr>
          <w:rFonts w:ascii="Arial" w:hAnsi="Arial" w:cs="Arial"/>
          <w:color w:val="1E2120"/>
          <w:sz w:val="21"/>
          <w:szCs w:val="21"/>
        </w:rPr>
        <w:t>альных данных и персональных данных моего ребенка, указанных в заявлении и представленных документах.</w:t>
      </w:r>
      <w:r>
        <w:rPr>
          <w:rFonts w:ascii="Arial" w:hAnsi="Arial" w:cs="Arial"/>
          <w:color w:val="1E2120"/>
          <w:sz w:val="21"/>
          <w:szCs w:val="21"/>
        </w:rPr>
        <w:br/>
        <w:t>____________________________</w:t>
      </w:r>
      <w:r>
        <w:rPr>
          <w:rFonts w:ascii="Arial" w:hAnsi="Arial" w:cs="Arial"/>
          <w:color w:val="1E2120"/>
          <w:sz w:val="21"/>
          <w:szCs w:val="21"/>
        </w:rPr>
        <w:br/>
        <w:t>(подпись)</w:t>
      </w:r>
      <w:r>
        <w:rPr>
          <w:rFonts w:ascii="Arial" w:hAnsi="Arial" w:cs="Arial"/>
          <w:color w:val="1E2120"/>
          <w:sz w:val="21"/>
          <w:szCs w:val="21"/>
        </w:rPr>
        <w:br/>
        <w:t>____________________________</w:t>
      </w:r>
      <w:r>
        <w:rPr>
          <w:rFonts w:ascii="Arial" w:hAnsi="Arial" w:cs="Arial"/>
          <w:color w:val="1E2120"/>
          <w:sz w:val="21"/>
          <w:szCs w:val="21"/>
        </w:rPr>
        <w:br/>
        <w:t>(дата)</w:t>
      </w:r>
    </w:p>
    <w:p w14:paraId="5CE5386D" w14:textId="77777777" w:rsidR="00000000" w:rsidRDefault="004105C7">
      <w:pPr>
        <w:pStyle w:val="a7"/>
        <w:spacing w:line="360" w:lineRule="atLeast"/>
        <w:divId w:val="1024864879"/>
        <w:rPr>
          <w:rStyle w:val="a5"/>
        </w:rPr>
      </w:pPr>
    </w:p>
    <w:p w14:paraId="60B29EE3" w14:textId="77777777" w:rsidR="00000000" w:rsidRDefault="004105C7">
      <w:pPr>
        <w:spacing w:line="360" w:lineRule="atLeast"/>
        <w:divId w:val="2015259748"/>
        <w:rPr>
          <w:rFonts w:eastAsia="Times New Roman"/>
        </w:rPr>
      </w:pPr>
      <w:r>
        <w:rPr>
          <w:rFonts w:ascii="Arial" w:eastAsia="Times New Roman" w:hAnsi="Arial" w:cs="Arial"/>
          <w:i/>
          <w:iCs/>
          <w:color w:val="1E2120"/>
          <w:sz w:val="21"/>
          <w:szCs w:val="21"/>
        </w:rPr>
        <w:t>Приложение 15</w:t>
      </w:r>
    </w:p>
    <w:p w14:paraId="3F865CE1" w14:textId="77777777" w:rsidR="00000000" w:rsidRDefault="004105C7">
      <w:pPr>
        <w:spacing w:line="360" w:lineRule="atLeast"/>
        <w:divId w:val="1457529505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Fonts w:ascii="Arial" w:eastAsia="Times New Roman" w:hAnsi="Arial" w:cs="Arial"/>
          <w:color w:val="1E2120"/>
          <w:sz w:val="21"/>
          <w:szCs w:val="21"/>
        </w:rPr>
        <w:t>к положению об организации питания</w:t>
      </w:r>
      <w:r>
        <w:rPr>
          <w:rFonts w:ascii="Arial" w:eastAsia="Times New Roman" w:hAnsi="Arial" w:cs="Arial"/>
          <w:color w:val="1E2120"/>
          <w:sz w:val="21"/>
          <w:szCs w:val="21"/>
        </w:rPr>
        <w:br/>
        <w:t>обучающихся с ОВЗ в школе</w:t>
      </w:r>
    </w:p>
    <w:p w14:paraId="20A60B97" w14:textId="77777777" w:rsidR="00000000" w:rsidRDefault="004105C7">
      <w:pPr>
        <w:spacing w:line="360" w:lineRule="atLeast"/>
        <w:jc w:val="center"/>
        <w:divId w:val="1024864879"/>
        <w:rPr>
          <w:rFonts w:ascii="Arial" w:eastAsia="Times New Roman" w:hAnsi="Arial" w:cs="Arial"/>
          <w:color w:val="1E2120"/>
          <w:sz w:val="21"/>
          <w:szCs w:val="21"/>
        </w:rPr>
      </w:pPr>
      <w:r>
        <w:rPr>
          <w:rStyle w:val="a6"/>
          <w:rFonts w:ascii="Arial" w:eastAsia="Times New Roman" w:hAnsi="Arial" w:cs="Arial"/>
          <w:color w:val="1E2120"/>
          <w:sz w:val="21"/>
          <w:szCs w:val="21"/>
        </w:rPr>
        <w:t>ЗА</w:t>
      </w:r>
      <w:r>
        <w:rPr>
          <w:rStyle w:val="a6"/>
          <w:rFonts w:ascii="Arial" w:eastAsia="Times New Roman" w:hAnsi="Arial" w:cs="Arial"/>
          <w:color w:val="1E2120"/>
          <w:sz w:val="21"/>
          <w:szCs w:val="21"/>
        </w:rPr>
        <w:t>ЯВЛЕНИЕ</w:t>
      </w:r>
      <w:r>
        <w:rPr>
          <w:rFonts w:ascii="Arial" w:eastAsia="Times New Roman" w:hAnsi="Arial" w:cs="Arial"/>
          <w:b/>
          <w:bCs/>
          <w:color w:val="1E2120"/>
          <w:sz w:val="21"/>
          <w:szCs w:val="21"/>
        </w:rPr>
        <w:br/>
      </w:r>
      <w:r>
        <w:rPr>
          <w:rStyle w:val="a6"/>
          <w:rFonts w:ascii="Arial" w:eastAsia="Times New Roman" w:hAnsi="Arial" w:cs="Arial"/>
          <w:color w:val="1E2120"/>
          <w:sz w:val="21"/>
          <w:szCs w:val="21"/>
        </w:rPr>
        <w:t>о замене бесплатного двухразового питания обучающемуся с ограниченными возможностями здоровья, обучение которого организовано федеральной государственной образовательной организацией, находящейся в ведении Министерства просвещения Российской Федера</w:t>
      </w:r>
      <w:r>
        <w:rPr>
          <w:rStyle w:val="a6"/>
          <w:rFonts w:ascii="Arial" w:eastAsia="Times New Roman" w:hAnsi="Arial" w:cs="Arial"/>
          <w:color w:val="1E2120"/>
          <w:sz w:val="21"/>
          <w:szCs w:val="21"/>
        </w:rPr>
        <w:t>ции, на дому, денежной компенсацией</w:t>
      </w:r>
    </w:p>
    <w:p w14:paraId="1D177042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</w:p>
    <w:p w14:paraId="273A43A2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color w:val="1E2120"/>
          <w:sz w:val="21"/>
          <w:szCs w:val="21"/>
        </w:rPr>
        <w:t>Директору ____________________________</w:t>
      </w:r>
      <w:r>
        <w:rPr>
          <w:rFonts w:ascii="Arial" w:hAnsi="Arial" w:cs="Arial"/>
          <w:color w:val="1E2120"/>
          <w:sz w:val="21"/>
          <w:szCs w:val="21"/>
        </w:rPr>
        <w:br/>
        <w:t>(наименование образовательной организации)</w:t>
      </w:r>
      <w:r>
        <w:rPr>
          <w:rFonts w:ascii="Arial" w:hAnsi="Arial" w:cs="Arial"/>
          <w:color w:val="1E2120"/>
          <w:sz w:val="21"/>
          <w:szCs w:val="21"/>
        </w:rPr>
        <w:br/>
        <w:t>от ____________________________</w:t>
      </w:r>
      <w:r>
        <w:rPr>
          <w:rFonts w:ascii="Arial" w:hAnsi="Arial" w:cs="Arial"/>
          <w:color w:val="1E2120"/>
          <w:sz w:val="21"/>
          <w:szCs w:val="21"/>
        </w:rPr>
        <w:br/>
        <w:t>(фамилия, имя, отчество (при наличии) (полностью)</w:t>
      </w:r>
      <w:r>
        <w:rPr>
          <w:rFonts w:ascii="Arial" w:hAnsi="Arial" w:cs="Arial"/>
          <w:color w:val="1E2120"/>
          <w:sz w:val="21"/>
          <w:szCs w:val="21"/>
        </w:rPr>
        <w:br/>
        <w:t>____________________________</w:t>
      </w:r>
      <w:r>
        <w:rPr>
          <w:rFonts w:ascii="Arial" w:hAnsi="Arial" w:cs="Arial"/>
          <w:color w:val="1E2120"/>
          <w:sz w:val="21"/>
          <w:szCs w:val="21"/>
        </w:rPr>
        <w:br/>
        <w:t>совершеннолетнего обучающ</w:t>
      </w:r>
      <w:r>
        <w:rPr>
          <w:rFonts w:ascii="Arial" w:hAnsi="Arial" w:cs="Arial"/>
          <w:color w:val="1E2120"/>
          <w:sz w:val="21"/>
          <w:szCs w:val="21"/>
        </w:rPr>
        <w:t>егося или родителя</w:t>
      </w:r>
      <w:r>
        <w:rPr>
          <w:rFonts w:ascii="Arial" w:hAnsi="Arial" w:cs="Arial"/>
          <w:color w:val="1E2120"/>
          <w:sz w:val="21"/>
          <w:szCs w:val="21"/>
        </w:rPr>
        <w:br/>
        <w:t>____________________________,</w:t>
      </w:r>
      <w:r>
        <w:rPr>
          <w:rFonts w:ascii="Arial" w:hAnsi="Arial" w:cs="Arial"/>
          <w:color w:val="1E2120"/>
          <w:sz w:val="21"/>
          <w:szCs w:val="21"/>
        </w:rPr>
        <w:br/>
        <w:t>(законного представителя) обучающегося)</w:t>
      </w:r>
      <w:r>
        <w:rPr>
          <w:rFonts w:ascii="Arial" w:hAnsi="Arial" w:cs="Arial"/>
          <w:color w:val="1E2120"/>
          <w:sz w:val="21"/>
          <w:szCs w:val="21"/>
        </w:rPr>
        <w:br/>
        <w:t>проживающего по адресу: ____________________________</w:t>
      </w:r>
      <w:r>
        <w:rPr>
          <w:rFonts w:ascii="Arial" w:hAnsi="Arial" w:cs="Arial"/>
          <w:color w:val="1E2120"/>
          <w:sz w:val="21"/>
          <w:szCs w:val="21"/>
        </w:rPr>
        <w:br/>
        <w:t>____________________________</w:t>
      </w:r>
      <w:r>
        <w:rPr>
          <w:rFonts w:ascii="Arial" w:hAnsi="Arial" w:cs="Arial"/>
          <w:color w:val="1E2120"/>
          <w:sz w:val="21"/>
          <w:szCs w:val="21"/>
        </w:rPr>
        <w:br/>
        <w:t>(индекс, адрес)</w:t>
      </w:r>
    </w:p>
    <w:p w14:paraId="0141656A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color w:val="1E2120"/>
          <w:sz w:val="21"/>
          <w:szCs w:val="21"/>
        </w:rPr>
        <w:t>Паспорт: серия _________ №____________________</w:t>
      </w:r>
      <w:r>
        <w:rPr>
          <w:rFonts w:ascii="Arial" w:hAnsi="Arial" w:cs="Arial"/>
          <w:color w:val="1E2120"/>
          <w:sz w:val="21"/>
          <w:szCs w:val="21"/>
        </w:rPr>
        <w:br/>
        <w:t>Дата выдачи: _________</w:t>
      </w:r>
      <w:r>
        <w:rPr>
          <w:rFonts w:ascii="Arial" w:hAnsi="Arial" w:cs="Arial"/>
          <w:color w:val="1E2120"/>
          <w:sz w:val="21"/>
          <w:szCs w:val="21"/>
        </w:rPr>
        <w:t>___________________</w:t>
      </w:r>
      <w:r>
        <w:rPr>
          <w:rFonts w:ascii="Arial" w:hAnsi="Arial" w:cs="Arial"/>
          <w:color w:val="1E2120"/>
          <w:sz w:val="21"/>
          <w:szCs w:val="21"/>
        </w:rPr>
        <w:br/>
        <w:t xml:space="preserve">Кем выдан: ____________________________ </w:t>
      </w:r>
    </w:p>
    <w:p w14:paraId="44DC3287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color w:val="1E2120"/>
          <w:sz w:val="21"/>
          <w:szCs w:val="21"/>
        </w:rPr>
        <w:t>Прошу заменить в соответствии с частями 7, 7.1, 7.2 статьи 79 Федерального закона</w:t>
      </w:r>
      <w:r>
        <w:rPr>
          <w:rFonts w:ascii="Arial" w:hAnsi="Arial" w:cs="Arial"/>
          <w:color w:val="1E2120"/>
          <w:sz w:val="21"/>
          <w:szCs w:val="21"/>
        </w:rPr>
        <w:br/>
        <w:t>от 29 декабря 2012 г. № 273-ФЗ «Об образовании в Российской Федерации» бесплатное двухразовое питание денежной ко</w:t>
      </w:r>
      <w:r>
        <w:rPr>
          <w:rFonts w:ascii="Arial" w:hAnsi="Arial" w:cs="Arial"/>
          <w:color w:val="1E2120"/>
          <w:sz w:val="21"/>
          <w:szCs w:val="21"/>
        </w:rPr>
        <w:t>мпенсацией</w:t>
      </w:r>
      <w:r>
        <w:rPr>
          <w:rFonts w:ascii="Arial" w:hAnsi="Arial" w:cs="Arial"/>
          <w:color w:val="1E2120"/>
          <w:sz w:val="21"/>
          <w:szCs w:val="21"/>
        </w:rPr>
        <w:br/>
        <w:t>________________________________________________________</w:t>
      </w:r>
      <w:r>
        <w:rPr>
          <w:rFonts w:ascii="Arial" w:hAnsi="Arial" w:cs="Arial"/>
          <w:color w:val="1E2120"/>
          <w:sz w:val="21"/>
          <w:szCs w:val="21"/>
        </w:rPr>
        <w:br/>
        <w:t>(фамилия, имя, отчество (при наличии)</w:t>
      </w:r>
      <w:r>
        <w:rPr>
          <w:rFonts w:ascii="Arial" w:hAnsi="Arial" w:cs="Arial"/>
          <w:color w:val="1E2120"/>
          <w:sz w:val="21"/>
          <w:szCs w:val="21"/>
        </w:rPr>
        <w:br/>
        <w:t xml:space="preserve">обучающемуся ________класса (группы), на период </w:t>
      </w:r>
      <w:proofErr w:type="spellStart"/>
      <w:r>
        <w:rPr>
          <w:rFonts w:ascii="Arial" w:hAnsi="Arial" w:cs="Arial"/>
          <w:color w:val="1E2120"/>
          <w:sz w:val="21"/>
          <w:szCs w:val="21"/>
        </w:rPr>
        <w:t>с___________по</w:t>
      </w:r>
      <w:proofErr w:type="spellEnd"/>
      <w:r>
        <w:rPr>
          <w:rFonts w:ascii="Arial" w:hAnsi="Arial" w:cs="Arial"/>
          <w:color w:val="1E2120"/>
          <w:sz w:val="21"/>
          <w:szCs w:val="21"/>
        </w:rPr>
        <w:t xml:space="preserve"> ___________,</w:t>
      </w:r>
      <w:r>
        <w:rPr>
          <w:rFonts w:ascii="Arial" w:hAnsi="Arial" w:cs="Arial"/>
          <w:color w:val="1E2120"/>
          <w:sz w:val="21"/>
          <w:szCs w:val="21"/>
        </w:rPr>
        <w:br/>
        <w:t>дата рождения: ________, свидетельство о рождении/паспорт:</w:t>
      </w:r>
      <w:r>
        <w:rPr>
          <w:rFonts w:ascii="Arial" w:hAnsi="Arial" w:cs="Arial"/>
          <w:color w:val="1E2120"/>
          <w:sz w:val="21"/>
          <w:szCs w:val="21"/>
        </w:rPr>
        <w:br/>
        <w:t>_______________</w:t>
      </w:r>
      <w:r>
        <w:rPr>
          <w:rFonts w:ascii="Arial" w:hAnsi="Arial" w:cs="Arial"/>
          <w:color w:val="1E2120"/>
          <w:sz w:val="21"/>
          <w:szCs w:val="21"/>
        </w:rPr>
        <w:t>_____________</w:t>
      </w:r>
      <w:r>
        <w:rPr>
          <w:rFonts w:ascii="Arial" w:hAnsi="Arial" w:cs="Arial"/>
          <w:color w:val="1E2120"/>
          <w:sz w:val="21"/>
          <w:szCs w:val="21"/>
        </w:rPr>
        <w:br/>
        <w:t>серия _________ №____________________,</w:t>
      </w:r>
      <w:r>
        <w:rPr>
          <w:rFonts w:ascii="Arial" w:hAnsi="Arial" w:cs="Arial"/>
          <w:color w:val="1E2120"/>
          <w:sz w:val="21"/>
          <w:szCs w:val="21"/>
        </w:rPr>
        <w:br/>
        <w:t>место регистрации (проживания):</w:t>
      </w:r>
      <w:r>
        <w:rPr>
          <w:rFonts w:ascii="Arial" w:hAnsi="Arial" w:cs="Arial"/>
          <w:color w:val="1E2120"/>
          <w:sz w:val="21"/>
          <w:szCs w:val="21"/>
        </w:rPr>
        <w:br/>
        <w:t>____________________________</w:t>
      </w:r>
    </w:p>
    <w:p w14:paraId="4E8B4686" w14:textId="77777777" w:rsidR="00000000" w:rsidRDefault="004105C7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color w:val="1E2120"/>
          <w:sz w:val="21"/>
          <w:szCs w:val="21"/>
        </w:rPr>
        <w:t>в связи с тем, что обучающийся относится к категории обучающихся с ограниченными возможностями здоровья, обучение которых организовано федерал</w:t>
      </w:r>
      <w:r>
        <w:rPr>
          <w:rFonts w:ascii="Arial" w:hAnsi="Arial" w:cs="Arial"/>
          <w:color w:val="1E2120"/>
          <w:sz w:val="21"/>
          <w:szCs w:val="21"/>
        </w:rPr>
        <w:t>ьной государственной образовательной организацией, находящейся в ведении Министерства просвещения Российской Федерации, на дому.</w:t>
      </w:r>
      <w:r>
        <w:rPr>
          <w:rFonts w:ascii="Arial" w:hAnsi="Arial" w:cs="Arial"/>
          <w:color w:val="1E2120"/>
          <w:sz w:val="21"/>
          <w:szCs w:val="21"/>
        </w:rPr>
        <w:br/>
        <w:t>Родитель (законный представитель) обучающегося проинформирован, что в случае изменения обстоятельств, влияющих на замену беспла</w:t>
      </w:r>
      <w:r>
        <w:rPr>
          <w:rFonts w:ascii="Arial" w:hAnsi="Arial" w:cs="Arial"/>
          <w:color w:val="1E2120"/>
          <w:sz w:val="21"/>
          <w:szCs w:val="21"/>
        </w:rPr>
        <w:t>тного двухразового питания денежной компенсацией, обязуется в течение пяти дней письменно проинформировать образовательную организацию о произошедших изменениях.</w:t>
      </w:r>
      <w:r>
        <w:rPr>
          <w:rFonts w:ascii="Arial" w:hAnsi="Arial" w:cs="Arial"/>
          <w:color w:val="1E2120"/>
          <w:sz w:val="21"/>
          <w:szCs w:val="21"/>
        </w:rPr>
        <w:br/>
        <w:t>____________________________</w:t>
      </w:r>
      <w:r>
        <w:rPr>
          <w:rFonts w:ascii="Arial" w:hAnsi="Arial" w:cs="Arial"/>
          <w:color w:val="1E2120"/>
          <w:sz w:val="21"/>
          <w:szCs w:val="21"/>
        </w:rPr>
        <w:br/>
        <w:t>(подпись)</w:t>
      </w:r>
      <w:r>
        <w:rPr>
          <w:rFonts w:ascii="Arial" w:hAnsi="Arial" w:cs="Arial"/>
          <w:color w:val="1E2120"/>
          <w:sz w:val="21"/>
          <w:szCs w:val="21"/>
        </w:rPr>
        <w:br/>
        <w:t>Согласен на обработку моих персональных данных и персон</w:t>
      </w:r>
      <w:r>
        <w:rPr>
          <w:rFonts w:ascii="Arial" w:hAnsi="Arial" w:cs="Arial"/>
          <w:color w:val="1E2120"/>
          <w:sz w:val="21"/>
          <w:szCs w:val="21"/>
        </w:rPr>
        <w:t>альных данных моего ребенка, указанных в заявлении и представленных документах.</w:t>
      </w:r>
      <w:r>
        <w:rPr>
          <w:rFonts w:ascii="Arial" w:hAnsi="Arial" w:cs="Arial"/>
          <w:color w:val="1E2120"/>
          <w:sz w:val="21"/>
          <w:szCs w:val="21"/>
        </w:rPr>
        <w:br/>
        <w:t>Прошу перечислять компенсационную выплату на мой расчетный счет №</w:t>
      </w:r>
      <w:r>
        <w:rPr>
          <w:rFonts w:ascii="Arial" w:hAnsi="Arial" w:cs="Arial"/>
          <w:color w:val="1E2120"/>
          <w:sz w:val="21"/>
          <w:szCs w:val="21"/>
        </w:rPr>
        <w:br/>
        <w:t>____________________________</w:t>
      </w:r>
      <w:r>
        <w:rPr>
          <w:rFonts w:ascii="Arial" w:hAnsi="Arial" w:cs="Arial"/>
          <w:color w:val="1E2120"/>
          <w:sz w:val="21"/>
          <w:szCs w:val="21"/>
        </w:rPr>
        <w:br/>
        <w:t xml:space="preserve">в банковском учреждении </w:t>
      </w:r>
    </w:p>
    <w:p w14:paraId="501D740C" w14:textId="77777777" w:rsidR="00000000" w:rsidRPr="00AB78CD" w:rsidRDefault="004105C7" w:rsidP="00AB78CD">
      <w:pPr>
        <w:pStyle w:val="a7"/>
        <w:spacing w:line="360" w:lineRule="atLeast"/>
        <w:divId w:val="1024864879"/>
        <w:rPr>
          <w:rFonts w:ascii="Arial" w:hAnsi="Arial" w:cs="Arial"/>
          <w:color w:val="1E2120"/>
          <w:sz w:val="21"/>
          <w:szCs w:val="21"/>
        </w:rPr>
      </w:pPr>
      <w:r>
        <w:rPr>
          <w:rFonts w:ascii="Arial" w:hAnsi="Arial" w:cs="Arial"/>
          <w:color w:val="1E2120"/>
          <w:sz w:val="21"/>
          <w:szCs w:val="21"/>
        </w:rPr>
        <w:t>ИНН_____________________ БИК_____________________ КПП __</w:t>
      </w:r>
      <w:r>
        <w:rPr>
          <w:rFonts w:ascii="Arial" w:hAnsi="Arial" w:cs="Arial"/>
          <w:color w:val="1E2120"/>
          <w:sz w:val="21"/>
          <w:szCs w:val="21"/>
        </w:rPr>
        <w:t>___________________.</w:t>
      </w:r>
      <w:r>
        <w:rPr>
          <w:rFonts w:ascii="Arial" w:hAnsi="Arial" w:cs="Arial"/>
          <w:color w:val="1E2120"/>
          <w:sz w:val="21"/>
          <w:szCs w:val="21"/>
        </w:rPr>
        <w:br/>
        <w:t>(реквизиты банковского учреждения)</w:t>
      </w:r>
      <w:r>
        <w:rPr>
          <w:rFonts w:ascii="Arial" w:hAnsi="Arial" w:cs="Arial"/>
          <w:color w:val="1E2120"/>
          <w:sz w:val="21"/>
          <w:szCs w:val="21"/>
        </w:rPr>
        <w:br/>
        <w:t>_____________________</w:t>
      </w:r>
      <w:r>
        <w:rPr>
          <w:rFonts w:ascii="Arial" w:hAnsi="Arial" w:cs="Arial"/>
          <w:color w:val="1E2120"/>
          <w:sz w:val="21"/>
          <w:szCs w:val="21"/>
        </w:rPr>
        <w:br/>
        <w:t>(подпись)</w:t>
      </w:r>
      <w:r>
        <w:rPr>
          <w:rFonts w:ascii="Arial" w:hAnsi="Arial" w:cs="Arial"/>
          <w:color w:val="1E2120"/>
          <w:sz w:val="21"/>
          <w:szCs w:val="21"/>
        </w:rPr>
        <w:br/>
        <w:t>_____________________</w:t>
      </w:r>
      <w:r>
        <w:rPr>
          <w:rFonts w:ascii="Arial" w:hAnsi="Arial" w:cs="Arial"/>
          <w:color w:val="1E2120"/>
          <w:sz w:val="21"/>
          <w:szCs w:val="21"/>
        </w:rPr>
        <w:br/>
        <w:t>(дата)</w:t>
      </w:r>
    </w:p>
    <w:sectPr w:rsidR="00000000" w:rsidRPr="00AB78CD">
      <w:footerReference w:type="default" r:id="rId2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935E43" w14:textId="77777777" w:rsidR="004105C7" w:rsidRDefault="004105C7" w:rsidP="004105C7">
      <w:r>
        <w:separator/>
      </w:r>
    </w:p>
  </w:endnote>
  <w:endnote w:type="continuationSeparator" w:id="0">
    <w:p w14:paraId="1D6303BD" w14:textId="77777777" w:rsidR="004105C7" w:rsidRDefault="004105C7" w:rsidP="00410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16321996"/>
      <w:docPartObj>
        <w:docPartGallery w:val="Page Numbers (Bottom of Page)"/>
        <w:docPartUnique/>
      </w:docPartObj>
    </w:sdtPr>
    <w:sdtContent>
      <w:p w14:paraId="2A6C4282" w14:textId="77777777" w:rsidR="004105C7" w:rsidRDefault="004105C7">
        <w:pPr>
          <w:pStyle w:val="ab"/>
          <w:jc w:val="right"/>
        </w:pPr>
      </w:p>
      <w:p w14:paraId="1AF67AB1" w14:textId="0A1A34E7" w:rsidR="004105C7" w:rsidRDefault="004105C7" w:rsidP="004105C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2D72B9" w14:textId="77777777" w:rsidR="004105C7" w:rsidRDefault="004105C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9C5AF" w14:textId="77777777" w:rsidR="004105C7" w:rsidRDefault="004105C7" w:rsidP="004105C7">
      <w:r>
        <w:separator/>
      </w:r>
    </w:p>
  </w:footnote>
  <w:footnote w:type="continuationSeparator" w:id="0">
    <w:p w14:paraId="2E8DD92D" w14:textId="77777777" w:rsidR="004105C7" w:rsidRDefault="004105C7" w:rsidP="004105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8534B"/>
    <w:multiLevelType w:val="multilevel"/>
    <w:tmpl w:val="627A6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B696514"/>
    <w:multiLevelType w:val="multilevel"/>
    <w:tmpl w:val="F2E26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CB5282B"/>
    <w:multiLevelType w:val="multilevel"/>
    <w:tmpl w:val="4C5A8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DE95C4C"/>
    <w:multiLevelType w:val="multilevel"/>
    <w:tmpl w:val="0FD83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BF94459"/>
    <w:multiLevelType w:val="multilevel"/>
    <w:tmpl w:val="944A6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CA924B2"/>
    <w:multiLevelType w:val="multilevel"/>
    <w:tmpl w:val="E514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0FB6638"/>
    <w:multiLevelType w:val="multilevel"/>
    <w:tmpl w:val="70B67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1E7545D"/>
    <w:multiLevelType w:val="multilevel"/>
    <w:tmpl w:val="93D25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B90555D"/>
    <w:multiLevelType w:val="multilevel"/>
    <w:tmpl w:val="1E3EA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6C41C3F"/>
    <w:multiLevelType w:val="multilevel"/>
    <w:tmpl w:val="B1EAE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9975BB7"/>
    <w:multiLevelType w:val="multilevel"/>
    <w:tmpl w:val="93720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92D6C35"/>
    <w:multiLevelType w:val="multilevel"/>
    <w:tmpl w:val="F5D8F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CD5250F"/>
    <w:multiLevelType w:val="multilevel"/>
    <w:tmpl w:val="DD56D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2C61D5F"/>
    <w:multiLevelType w:val="multilevel"/>
    <w:tmpl w:val="EDB27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5A70818"/>
    <w:multiLevelType w:val="multilevel"/>
    <w:tmpl w:val="3F285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85C71D0"/>
    <w:multiLevelType w:val="multilevel"/>
    <w:tmpl w:val="2DBC0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AAE6B50"/>
    <w:multiLevelType w:val="multilevel"/>
    <w:tmpl w:val="43627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D77383A"/>
    <w:multiLevelType w:val="multilevel"/>
    <w:tmpl w:val="74A67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ECA00CA"/>
    <w:multiLevelType w:val="multilevel"/>
    <w:tmpl w:val="E6803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6D93C03"/>
    <w:multiLevelType w:val="multilevel"/>
    <w:tmpl w:val="DDBAE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75D07CD"/>
    <w:multiLevelType w:val="multilevel"/>
    <w:tmpl w:val="06FC5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E9F5F7E"/>
    <w:multiLevelType w:val="multilevel"/>
    <w:tmpl w:val="4FF4C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2"/>
  </w:num>
  <w:num w:numId="3">
    <w:abstractNumId w:val="15"/>
  </w:num>
  <w:num w:numId="4">
    <w:abstractNumId w:val="7"/>
  </w:num>
  <w:num w:numId="5">
    <w:abstractNumId w:val="21"/>
  </w:num>
  <w:num w:numId="6">
    <w:abstractNumId w:val="16"/>
  </w:num>
  <w:num w:numId="7">
    <w:abstractNumId w:val="5"/>
  </w:num>
  <w:num w:numId="8">
    <w:abstractNumId w:val="4"/>
  </w:num>
  <w:num w:numId="9">
    <w:abstractNumId w:val="20"/>
  </w:num>
  <w:num w:numId="10">
    <w:abstractNumId w:val="0"/>
  </w:num>
  <w:num w:numId="11">
    <w:abstractNumId w:val="2"/>
  </w:num>
  <w:num w:numId="12">
    <w:abstractNumId w:val="10"/>
  </w:num>
  <w:num w:numId="13">
    <w:abstractNumId w:val="3"/>
  </w:num>
  <w:num w:numId="14">
    <w:abstractNumId w:val="6"/>
  </w:num>
  <w:num w:numId="15">
    <w:abstractNumId w:val="8"/>
  </w:num>
  <w:num w:numId="16">
    <w:abstractNumId w:val="11"/>
  </w:num>
  <w:num w:numId="17">
    <w:abstractNumId w:val="19"/>
  </w:num>
  <w:num w:numId="18">
    <w:abstractNumId w:val="14"/>
  </w:num>
  <w:num w:numId="19">
    <w:abstractNumId w:val="13"/>
  </w:num>
  <w:num w:numId="20">
    <w:abstractNumId w:val="9"/>
  </w:num>
  <w:num w:numId="21">
    <w:abstractNumId w:val="17"/>
  </w:num>
  <w:num w:numId="22">
    <w:abstractNumId w:val="1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8CD"/>
    <w:rsid w:val="004105C7"/>
    <w:rsid w:val="00AB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A0259C"/>
  <w15:chartTrackingRefBased/>
  <w15:docId w15:val="{B5A653B6-9CE9-40F9-9E4B-F2486400A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90" w:line="300" w:lineRule="auto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50" w:line="300" w:lineRule="auto"/>
      <w:outlineLvl w:val="1"/>
    </w:pPr>
    <w:rPr>
      <w:b/>
      <w:bCs/>
      <w:sz w:val="39"/>
      <w:szCs w:val="39"/>
    </w:rPr>
  </w:style>
  <w:style w:type="paragraph" w:styleId="3">
    <w:name w:val="heading 3"/>
    <w:basedOn w:val="a"/>
    <w:link w:val="30"/>
    <w:uiPriority w:val="9"/>
    <w:qFormat/>
    <w:pPr>
      <w:spacing w:before="100" w:beforeAutospacing="1" w:line="300" w:lineRule="auto"/>
      <w:outlineLvl w:val="2"/>
    </w:pPr>
    <w:rPr>
      <w:b/>
      <w:bCs/>
      <w:sz w:val="30"/>
      <w:szCs w:val="3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90" w:line="300" w:lineRule="auto"/>
      <w:outlineLvl w:val="3"/>
    </w:pPr>
    <w:rPr>
      <w:b/>
      <w:bCs/>
    </w:rPr>
  </w:style>
  <w:style w:type="paragraph" w:styleId="5">
    <w:name w:val="heading 5"/>
    <w:basedOn w:val="a"/>
    <w:link w:val="50"/>
    <w:uiPriority w:val="9"/>
    <w:qFormat/>
    <w:pPr>
      <w:spacing w:before="100" w:beforeAutospacing="1" w:after="90" w:line="300" w:lineRule="auto"/>
      <w:outlineLvl w:val="4"/>
    </w:pPr>
    <w:rPr>
      <w:b/>
      <w:bCs/>
      <w:sz w:val="23"/>
      <w:szCs w:val="23"/>
    </w:rPr>
  </w:style>
  <w:style w:type="paragraph" w:styleId="6">
    <w:name w:val="heading 6"/>
    <w:basedOn w:val="a"/>
    <w:link w:val="60"/>
    <w:uiPriority w:val="9"/>
    <w:qFormat/>
    <w:pPr>
      <w:spacing w:before="100" w:beforeAutospacing="1" w:after="90" w:line="300" w:lineRule="auto"/>
      <w:outlineLvl w:val="5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686215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686215"/>
      <w:u w:val="none"/>
      <w:effect w:val="none"/>
    </w:rPr>
  </w:style>
  <w:style w:type="character" w:styleId="HTML">
    <w:name w:val="HTML Cite"/>
    <w:basedOn w:val="a0"/>
    <w:uiPriority w:val="99"/>
    <w:semiHidden/>
    <w:unhideWhenUsed/>
    <w:rPr>
      <w:i/>
      <w:iCs/>
    </w:rPr>
  </w:style>
  <w:style w:type="character" w:styleId="HTML0">
    <w:name w:val="HTML Code"/>
    <w:basedOn w:val="a0"/>
    <w:uiPriority w:val="99"/>
    <w:semiHidden/>
    <w:unhideWhenUsed/>
    <w:rPr>
      <w:rFonts w:ascii="Courier New" w:eastAsiaTheme="minorEastAsia" w:hAnsi="Courier New" w:cs="Courier New"/>
      <w:vanish w:val="0"/>
      <w:webHidden w:val="0"/>
      <w:sz w:val="20"/>
      <w:szCs w:val="20"/>
      <w:bdr w:val="single" w:sz="6" w:space="5" w:color="BBBBBB" w:frame="1"/>
      <w:shd w:val="clear" w:color="auto" w:fill="D8D8D8"/>
      <w:specVanish w:val="0"/>
    </w:rPr>
  </w:style>
  <w:style w:type="character" w:styleId="a5">
    <w:name w:val="Emphasis"/>
    <w:basedOn w:val="a0"/>
    <w:uiPriority w:val="20"/>
    <w:qFormat/>
    <w:rPr>
      <w:i/>
      <w:iCs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TML1">
    <w:name w:val="HTML Preformatted"/>
    <w:basedOn w:val="a"/>
    <w:link w:val="HTML2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75"/>
    </w:pPr>
    <w:rPr>
      <w:rFonts w:ascii="Courier New" w:hAnsi="Courier New" w:cs="Courier New"/>
    </w:rPr>
  </w:style>
  <w:style w:type="character" w:customStyle="1" w:styleId="HTML2">
    <w:name w:val="Стандартный HTML Знак"/>
    <w:basedOn w:val="a0"/>
    <w:link w:val="HTML1"/>
    <w:uiPriority w:val="99"/>
    <w:semiHidden/>
    <w:rPr>
      <w:rFonts w:ascii="Consolas" w:eastAsiaTheme="minorEastAsia" w:hAnsi="Consolas"/>
    </w:rPr>
  </w:style>
  <w:style w:type="character" w:styleId="a6">
    <w:name w:val="Strong"/>
    <w:basedOn w:val="a0"/>
    <w:uiPriority w:val="22"/>
    <w:qFormat/>
    <w:rPr>
      <w:b/>
      <w:bCs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error">
    <w:name w:val="error"/>
    <w:basedOn w:val="a"/>
    <w:pPr>
      <w:spacing w:before="100" w:beforeAutospacing="1" w:after="100" w:afterAutospacing="1"/>
    </w:pPr>
    <w:rPr>
      <w:color w:val="8C2E0B"/>
    </w:rPr>
  </w:style>
  <w:style w:type="paragraph" w:customStyle="1" w:styleId="tabledrag-toggle-weight-wrapper">
    <w:name w:val="tabledrag-toggle-weight-wrapper"/>
    <w:basedOn w:val="a"/>
    <w:pPr>
      <w:spacing w:before="100" w:beforeAutospacing="1" w:after="100" w:afterAutospacing="1"/>
      <w:jc w:val="right"/>
    </w:pPr>
  </w:style>
  <w:style w:type="paragraph" w:customStyle="1" w:styleId="ajax-progress-bar">
    <w:name w:val="ajax-progress-bar"/>
    <w:basedOn w:val="a"/>
    <w:pPr>
      <w:spacing w:before="100" w:beforeAutospacing="1" w:after="100" w:afterAutospacing="1"/>
    </w:pPr>
  </w:style>
  <w:style w:type="paragraph" w:customStyle="1" w:styleId="nowrap">
    <w:name w:val="nowrap"/>
    <w:basedOn w:val="a"/>
    <w:pPr>
      <w:spacing w:before="100" w:beforeAutospacing="1" w:after="100" w:afterAutospacing="1"/>
    </w:pPr>
  </w:style>
  <w:style w:type="paragraph" w:customStyle="1" w:styleId="element-hidden">
    <w:name w:val="element-hidden"/>
    <w:basedOn w:val="a"/>
    <w:pPr>
      <w:spacing w:before="100" w:beforeAutospacing="1" w:after="100" w:afterAutospacing="1"/>
    </w:pPr>
    <w:rPr>
      <w:vanish/>
    </w:rPr>
  </w:style>
  <w:style w:type="paragraph" w:customStyle="1" w:styleId="element-invisible">
    <w:name w:val="element-invisible"/>
    <w:basedOn w:val="a"/>
    <w:pPr>
      <w:spacing w:before="100" w:beforeAutospacing="1" w:after="100" w:afterAutospacing="1"/>
    </w:pPr>
  </w:style>
  <w:style w:type="paragraph" w:customStyle="1" w:styleId="breadcrumb">
    <w:name w:val="breadcrumb"/>
    <w:basedOn w:val="a"/>
    <w:pPr>
      <w:pBdr>
        <w:bottom w:val="single" w:sz="6" w:space="0" w:color="EEEEEE"/>
      </w:pBdr>
      <w:spacing w:after="150"/>
      <w:ind w:left="300" w:right="300"/>
    </w:pPr>
  </w:style>
  <w:style w:type="paragraph" w:customStyle="1" w:styleId="ok">
    <w:name w:val="ok"/>
    <w:basedOn w:val="a"/>
    <w:pPr>
      <w:spacing w:before="100" w:beforeAutospacing="1" w:after="100" w:afterAutospacing="1"/>
    </w:pPr>
    <w:rPr>
      <w:color w:val="234600"/>
    </w:rPr>
  </w:style>
  <w:style w:type="paragraph" w:customStyle="1" w:styleId="warning">
    <w:name w:val="warning"/>
    <w:basedOn w:val="a"/>
    <w:pPr>
      <w:spacing w:before="100" w:beforeAutospacing="1" w:after="100" w:afterAutospacing="1"/>
    </w:pPr>
    <w:rPr>
      <w:color w:val="884400"/>
    </w:rPr>
  </w:style>
  <w:style w:type="paragraph" w:customStyle="1" w:styleId="form-item">
    <w:name w:val="form-item"/>
    <w:basedOn w:val="a"/>
    <w:pPr>
      <w:spacing w:before="30" w:after="240"/>
    </w:pPr>
  </w:style>
  <w:style w:type="paragraph" w:customStyle="1" w:styleId="form-actions">
    <w:name w:val="form-actions"/>
    <w:basedOn w:val="a"/>
    <w:pPr>
      <w:spacing w:before="240" w:after="240"/>
    </w:pPr>
  </w:style>
  <w:style w:type="paragraph" w:customStyle="1" w:styleId="marker">
    <w:name w:val="marker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form-required">
    <w:name w:val="form-required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more-link">
    <w:name w:val="more-link"/>
    <w:basedOn w:val="a"/>
    <w:pPr>
      <w:spacing w:before="100" w:beforeAutospacing="1" w:after="100" w:afterAutospacing="1"/>
      <w:jc w:val="right"/>
    </w:pPr>
  </w:style>
  <w:style w:type="paragraph" w:customStyle="1" w:styleId="more-help-link">
    <w:name w:val="more-help-link"/>
    <w:basedOn w:val="a"/>
    <w:pPr>
      <w:spacing w:before="100" w:beforeAutospacing="1" w:after="100" w:afterAutospacing="1"/>
      <w:jc w:val="right"/>
    </w:pPr>
  </w:style>
  <w:style w:type="paragraph" w:customStyle="1" w:styleId="pager-current">
    <w:name w:val="pager-current"/>
    <w:basedOn w:val="a"/>
    <w:pPr>
      <w:spacing w:before="100" w:beforeAutospacing="1" w:after="100" w:afterAutospacing="1"/>
    </w:pPr>
    <w:rPr>
      <w:b/>
      <w:bCs/>
    </w:rPr>
  </w:style>
  <w:style w:type="paragraph" w:customStyle="1" w:styleId="tabledrag-toggle-weight">
    <w:name w:val="tabledrag-toggle-weight"/>
    <w:basedOn w:val="a"/>
    <w:pPr>
      <w:spacing w:before="100" w:beforeAutospacing="1" w:after="100" w:afterAutospacing="1"/>
    </w:pPr>
    <w:rPr>
      <w:sz w:val="22"/>
      <w:szCs w:val="22"/>
    </w:rPr>
  </w:style>
  <w:style w:type="paragraph" w:customStyle="1" w:styleId="progress">
    <w:name w:val="progress"/>
    <w:basedOn w:val="a"/>
    <w:pPr>
      <w:spacing w:before="100" w:beforeAutospacing="1" w:after="100" w:afterAutospacing="1"/>
    </w:pPr>
    <w:rPr>
      <w:b/>
      <w:bCs/>
    </w:rPr>
  </w:style>
  <w:style w:type="paragraph" w:customStyle="1" w:styleId="indented">
    <w:name w:val="indented"/>
    <w:basedOn w:val="a"/>
    <w:pPr>
      <w:spacing w:before="100" w:beforeAutospacing="1" w:after="100" w:afterAutospacing="1"/>
      <w:ind w:left="375"/>
    </w:pPr>
  </w:style>
  <w:style w:type="paragraph" w:customStyle="1" w:styleId="comment-unpublished">
    <w:name w:val="comment-unpublished"/>
    <w:basedOn w:val="a"/>
    <w:pPr>
      <w:shd w:val="clear" w:color="auto" w:fill="FFF4F4"/>
      <w:spacing w:before="100" w:beforeAutospacing="1" w:after="100" w:afterAutospacing="1"/>
    </w:pPr>
  </w:style>
  <w:style w:type="paragraph" w:customStyle="1" w:styleId="comment-preview">
    <w:name w:val="comment-preview"/>
    <w:basedOn w:val="a"/>
    <w:pPr>
      <w:shd w:val="clear" w:color="auto" w:fill="FFFFEA"/>
      <w:spacing w:before="100" w:beforeAutospacing="1" w:after="100" w:afterAutospacing="1"/>
    </w:pPr>
  </w:style>
  <w:style w:type="paragraph" w:customStyle="1" w:styleId="node-unpublished">
    <w:name w:val="node-unpublished"/>
    <w:basedOn w:val="a"/>
    <w:pPr>
      <w:shd w:val="clear" w:color="auto" w:fill="FFF4F4"/>
      <w:spacing w:before="100" w:beforeAutospacing="1" w:after="100" w:afterAutospacing="1"/>
    </w:pPr>
  </w:style>
  <w:style w:type="paragraph" w:customStyle="1" w:styleId="search-form">
    <w:name w:val="search-form"/>
    <w:basedOn w:val="a"/>
    <w:pPr>
      <w:spacing w:before="100" w:beforeAutospacing="1" w:after="240"/>
    </w:pPr>
  </w:style>
  <w:style w:type="paragraph" w:customStyle="1" w:styleId="download-table-row">
    <w:name w:val="download-table-row"/>
    <w:basedOn w:val="a"/>
    <w:pPr>
      <w:spacing w:before="100" w:beforeAutospacing="1" w:after="100" w:afterAutospacing="1"/>
      <w:textAlignment w:val="top"/>
    </w:pPr>
  </w:style>
  <w:style w:type="paragraph" w:customStyle="1" w:styleId="download-table-index">
    <w:name w:val="download-table-index"/>
    <w:basedOn w:val="a"/>
    <w:pPr>
      <w:spacing w:before="100" w:beforeAutospacing="1" w:after="100" w:afterAutospacing="1"/>
    </w:pPr>
  </w:style>
  <w:style w:type="paragraph" w:customStyle="1" w:styleId="duration">
    <w:name w:val="duration"/>
    <w:basedOn w:val="a"/>
    <w:pPr>
      <w:spacing w:before="100" w:beforeAutospacing="1" w:after="100" w:afterAutospacing="1"/>
    </w:pPr>
  </w:style>
  <w:style w:type="paragraph" w:customStyle="1" w:styleId="uc-file-directory-view">
    <w:name w:val="uc-file-directory-view"/>
    <w:basedOn w:val="a"/>
    <w:pPr>
      <w:spacing w:before="100" w:beforeAutospacing="1" w:after="100" w:afterAutospacing="1"/>
    </w:pPr>
    <w:rPr>
      <w:b/>
      <w:bCs/>
      <w:i/>
      <w:iCs/>
    </w:rPr>
  </w:style>
  <w:style w:type="paragraph" w:customStyle="1" w:styleId="order-overview-form">
    <w:name w:val="order-overview-form"/>
    <w:basedOn w:val="a"/>
    <w:pPr>
      <w:spacing w:before="100" w:beforeAutospacing="1" w:after="100" w:afterAutospacing="1"/>
    </w:pPr>
  </w:style>
  <w:style w:type="paragraph" w:customStyle="1" w:styleId="uc-orders-table">
    <w:name w:val="uc-orders-table"/>
    <w:basedOn w:val="a"/>
    <w:pPr>
      <w:spacing w:before="100" w:beforeAutospacing="1" w:after="100" w:afterAutospacing="1"/>
    </w:pPr>
  </w:style>
  <w:style w:type="paragraph" w:customStyle="1" w:styleId="order-admin-icons">
    <w:name w:val="order-admin-icons"/>
    <w:basedOn w:val="a"/>
    <w:pPr>
      <w:spacing w:before="100" w:beforeAutospacing="1" w:after="100" w:afterAutospacing="1"/>
      <w:ind w:left="30"/>
    </w:pPr>
  </w:style>
  <w:style w:type="paragraph" w:customStyle="1" w:styleId="order-pane">
    <w:name w:val="order-pane"/>
    <w:basedOn w:val="a"/>
    <w:pPr>
      <w:pBdr>
        <w:top w:val="single" w:sz="6" w:space="6" w:color="BBBBBB"/>
        <w:left w:val="single" w:sz="6" w:space="6" w:color="BBBBBB"/>
        <w:bottom w:val="single" w:sz="6" w:space="6" w:color="BBBBBB"/>
        <w:right w:val="single" w:sz="6" w:space="6" w:color="BBBBBB"/>
      </w:pBdr>
      <w:spacing w:before="120" w:after="120" w:line="264" w:lineRule="atLeast"/>
      <w:ind w:left="120" w:right="120"/>
    </w:pPr>
  </w:style>
  <w:style w:type="paragraph" w:customStyle="1" w:styleId="order-pane-title">
    <w:name w:val="order-pane-title"/>
    <w:basedOn w:val="a"/>
    <w:pPr>
      <w:spacing w:before="100" w:beforeAutospacing="1" w:after="100" w:afterAutospacing="1"/>
    </w:pPr>
    <w:rPr>
      <w:b/>
      <w:bCs/>
    </w:rPr>
  </w:style>
  <w:style w:type="paragraph" w:customStyle="1" w:styleId="abs-left">
    <w:name w:val="abs-left"/>
    <w:basedOn w:val="a"/>
    <w:pPr>
      <w:spacing w:before="100" w:beforeAutospacing="1" w:after="100" w:afterAutospacing="1"/>
    </w:pPr>
  </w:style>
  <w:style w:type="paragraph" w:customStyle="1" w:styleId="abs-right">
    <w:name w:val="abs-right"/>
    <w:basedOn w:val="a"/>
    <w:pPr>
      <w:spacing w:before="100" w:beforeAutospacing="1" w:after="100" w:afterAutospacing="1"/>
    </w:pPr>
  </w:style>
  <w:style w:type="paragraph" w:customStyle="1" w:styleId="text-center">
    <w:name w:val="text-center"/>
    <w:basedOn w:val="a"/>
    <w:pPr>
      <w:spacing w:before="100" w:beforeAutospacing="1" w:after="100" w:afterAutospacing="1"/>
      <w:jc w:val="center"/>
    </w:pPr>
  </w:style>
  <w:style w:type="paragraph" w:customStyle="1" w:styleId="full-width">
    <w:name w:val="full-width"/>
    <w:basedOn w:val="a"/>
    <w:pPr>
      <w:spacing w:before="100" w:beforeAutospacing="1" w:after="100" w:afterAutospacing="1"/>
    </w:pPr>
  </w:style>
  <w:style w:type="paragraph" w:customStyle="1" w:styleId="order-edit-table">
    <w:name w:val="order-edit-table"/>
    <w:basedOn w:val="a"/>
    <w:pPr>
      <w:spacing w:before="100" w:beforeAutospacing="1" w:after="100" w:afterAutospacing="1"/>
    </w:pPr>
  </w:style>
  <w:style w:type="paragraph" w:customStyle="1" w:styleId="address-select-box">
    <w:name w:val="address-select-box"/>
    <w:basedOn w:val="a"/>
    <w:pPr>
      <w:pBdr>
        <w:top w:val="single" w:sz="6" w:space="0" w:color="999999"/>
        <w:left w:val="single" w:sz="6" w:space="12" w:color="999999"/>
        <w:bottom w:val="single" w:sz="6" w:space="12" w:color="999999"/>
        <w:right w:val="single" w:sz="6" w:space="0" w:color="999999"/>
      </w:pBdr>
      <w:shd w:val="clear" w:color="auto" w:fill="DDDDDD"/>
      <w:spacing w:before="100" w:beforeAutospacing="1" w:after="240"/>
    </w:pPr>
  </w:style>
  <w:style w:type="paragraph" w:customStyle="1" w:styleId="customer-select-box">
    <w:name w:val="customer-select-box"/>
    <w:basedOn w:val="a"/>
    <w:pPr>
      <w:pBdr>
        <w:top w:val="single" w:sz="6" w:space="12" w:color="999999"/>
        <w:left w:val="single" w:sz="6" w:space="12" w:color="999999"/>
        <w:bottom w:val="single" w:sz="6" w:space="12" w:color="999999"/>
        <w:right w:val="single" w:sz="6" w:space="12" w:color="999999"/>
      </w:pBdr>
      <w:shd w:val="clear" w:color="auto" w:fill="DDDDDD"/>
      <w:spacing w:before="240" w:after="100" w:afterAutospacing="1"/>
    </w:pPr>
  </w:style>
  <w:style w:type="paragraph" w:customStyle="1" w:styleId="line-item-table">
    <w:name w:val="line-item-table"/>
    <w:basedOn w:val="a"/>
    <w:pPr>
      <w:spacing w:before="100" w:beforeAutospacing="1" w:after="100" w:afterAutospacing="1"/>
    </w:pPr>
  </w:style>
  <w:style w:type="paragraph" w:customStyle="1" w:styleId="expiration">
    <w:name w:val="expiration"/>
    <w:basedOn w:val="a"/>
    <w:pPr>
      <w:spacing w:before="100" w:beforeAutospacing="1" w:after="100" w:afterAutospacing="1"/>
    </w:pPr>
  </w:style>
  <w:style w:type="paragraph" w:customStyle="1" w:styleId="uc-price">
    <w:name w:val="uc-price"/>
    <w:basedOn w:val="a"/>
    <w:pPr>
      <w:spacing w:before="100" w:beforeAutospacing="1" w:after="100" w:afterAutospacing="1"/>
    </w:pPr>
  </w:style>
  <w:style w:type="paragraph" w:customStyle="1" w:styleId="uc-default-submit">
    <w:name w:val="uc-default-submit"/>
    <w:basedOn w:val="a"/>
    <w:pPr>
      <w:spacing w:before="100" w:beforeAutospacing="1" w:after="100" w:afterAutospacing="1"/>
    </w:pPr>
  </w:style>
  <w:style w:type="paragraph" w:customStyle="1" w:styleId="ubercart-throbber">
    <w:name w:val="ubercart-throbber"/>
    <w:basedOn w:val="a"/>
    <w:pPr>
      <w:spacing w:before="100" w:beforeAutospacing="1" w:after="100" w:afterAutospacing="1"/>
    </w:pPr>
  </w:style>
  <w:style w:type="paragraph" w:customStyle="1" w:styleId="password-strength">
    <w:name w:val="password-strength"/>
    <w:basedOn w:val="a"/>
    <w:pPr>
      <w:spacing w:before="336" w:after="100" w:afterAutospacing="1"/>
    </w:pPr>
  </w:style>
  <w:style w:type="paragraph" w:customStyle="1" w:styleId="password-strength-title">
    <w:name w:val="password-strength-title"/>
    <w:basedOn w:val="a"/>
    <w:pPr>
      <w:spacing w:before="100" w:beforeAutospacing="1" w:after="100" w:afterAutospacing="1"/>
    </w:pPr>
  </w:style>
  <w:style w:type="paragraph" w:customStyle="1" w:styleId="password-strength-text">
    <w:name w:val="password-strength-text"/>
    <w:basedOn w:val="a"/>
    <w:pPr>
      <w:spacing w:before="100" w:beforeAutospacing="1" w:after="100" w:afterAutospacing="1"/>
    </w:pPr>
    <w:rPr>
      <w:b/>
      <w:bCs/>
    </w:rPr>
  </w:style>
  <w:style w:type="paragraph" w:customStyle="1" w:styleId="password-indicator">
    <w:name w:val="password-indicator"/>
    <w:basedOn w:val="a"/>
    <w:pPr>
      <w:shd w:val="clear" w:color="auto" w:fill="C4C4C4"/>
      <w:spacing w:before="100" w:beforeAutospacing="1" w:after="100" w:afterAutospacing="1"/>
    </w:pPr>
  </w:style>
  <w:style w:type="paragraph" w:customStyle="1" w:styleId="confirm-parent">
    <w:name w:val="confirm-parent"/>
    <w:basedOn w:val="a"/>
  </w:style>
  <w:style w:type="paragraph" w:customStyle="1" w:styleId="password-parent">
    <w:name w:val="password-parent"/>
    <w:basedOn w:val="a"/>
  </w:style>
  <w:style w:type="paragraph" w:customStyle="1" w:styleId="profile">
    <w:name w:val="profile"/>
    <w:basedOn w:val="a"/>
    <w:pPr>
      <w:spacing w:before="369" w:after="369"/>
    </w:pPr>
  </w:style>
  <w:style w:type="paragraph" w:customStyle="1" w:styleId="views-exposed-widgets">
    <w:name w:val="views-exposed-widgets"/>
    <w:basedOn w:val="a"/>
    <w:pPr>
      <w:spacing w:before="100" w:beforeAutospacing="1" w:after="120"/>
    </w:pPr>
  </w:style>
  <w:style w:type="paragraph" w:customStyle="1" w:styleId="views-align-left">
    <w:name w:val="views-align-left"/>
    <w:basedOn w:val="a"/>
    <w:pPr>
      <w:spacing w:before="100" w:beforeAutospacing="1" w:after="100" w:afterAutospacing="1"/>
    </w:pPr>
  </w:style>
  <w:style w:type="paragraph" w:customStyle="1" w:styleId="views-align-right">
    <w:name w:val="views-align-right"/>
    <w:basedOn w:val="a"/>
    <w:pPr>
      <w:spacing w:before="100" w:beforeAutospacing="1" w:after="100" w:afterAutospacing="1"/>
      <w:jc w:val="right"/>
    </w:pPr>
  </w:style>
  <w:style w:type="paragraph" w:customStyle="1" w:styleId="views-align-center">
    <w:name w:val="views-align-center"/>
    <w:basedOn w:val="a"/>
    <w:pPr>
      <w:spacing w:before="100" w:beforeAutospacing="1" w:after="100" w:afterAutospacing="1"/>
      <w:jc w:val="center"/>
    </w:pPr>
  </w:style>
  <w:style w:type="paragraph" w:customStyle="1" w:styleId="ctools-locked">
    <w:name w:val="ctools-locked"/>
    <w:basedOn w:val="a"/>
    <w:pPr>
      <w:pBdr>
        <w:top w:val="single" w:sz="6" w:space="12" w:color="FF0000"/>
        <w:left w:val="single" w:sz="6" w:space="12" w:color="FF0000"/>
        <w:bottom w:val="single" w:sz="6" w:space="12" w:color="FF0000"/>
        <w:right w:val="single" w:sz="6" w:space="12" w:color="FF0000"/>
      </w:pBdr>
      <w:spacing w:before="100" w:beforeAutospacing="1" w:after="100" w:afterAutospacing="1"/>
    </w:pPr>
    <w:rPr>
      <w:color w:val="FF0000"/>
    </w:rPr>
  </w:style>
  <w:style w:type="paragraph" w:customStyle="1" w:styleId="ctools-owns-lock">
    <w:name w:val="ctools-owns-lock"/>
    <w:basedOn w:val="a"/>
    <w:pPr>
      <w:pBdr>
        <w:top w:val="single" w:sz="6" w:space="12" w:color="F0C020"/>
        <w:left w:val="single" w:sz="6" w:space="12" w:color="F0C020"/>
        <w:bottom w:val="single" w:sz="6" w:space="12" w:color="F0C020"/>
        <w:right w:val="single" w:sz="6" w:space="12" w:color="F0C020"/>
      </w:pBdr>
      <w:shd w:val="clear" w:color="auto" w:fill="FFFFDD"/>
      <w:spacing w:before="100" w:beforeAutospacing="1" w:after="100" w:afterAutospacing="1"/>
    </w:pPr>
  </w:style>
  <w:style w:type="paragraph" w:customStyle="1" w:styleId="clear">
    <w:name w:val="clear"/>
    <w:basedOn w:val="a"/>
    <w:pPr>
      <w:spacing w:before="100" w:beforeAutospacing="1" w:after="100" w:afterAutospacing="1"/>
    </w:pPr>
  </w:style>
  <w:style w:type="paragraph" w:customStyle="1" w:styleId="img-border">
    <w:name w:val="img-border"/>
    <w:basedOn w:val="a"/>
    <w:pPr>
      <w:pBdr>
        <w:top w:val="single" w:sz="6" w:space="0" w:color="DDDCDC"/>
        <w:left w:val="single" w:sz="6" w:space="0" w:color="DDDCDC"/>
        <w:bottom w:val="single" w:sz="6" w:space="0" w:color="DDDCDC"/>
        <w:right w:val="single" w:sz="6" w:space="0" w:color="DDDCDC"/>
      </w:pBdr>
      <w:spacing w:before="100" w:beforeAutospacing="1" w:after="100" w:afterAutospacing="1"/>
    </w:pPr>
  </w:style>
  <w:style w:type="paragraph" w:customStyle="1" w:styleId="menuwrapper">
    <w:name w:val="menu_wrapper"/>
    <w:basedOn w:val="a"/>
    <w:pPr>
      <w:pBdr>
        <w:top w:val="single" w:sz="6" w:space="0" w:color="FFFFFF"/>
        <w:bottom w:val="single" w:sz="6" w:space="0" w:color="FFFFFF"/>
      </w:pBdr>
      <w:shd w:val="clear" w:color="auto" w:fill="000428"/>
      <w:spacing w:before="100" w:beforeAutospacing="1" w:after="100" w:afterAutospacing="1"/>
    </w:pPr>
  </w:style>
  <w:style w:type="paragraph" w:customStyle="1" w:styleId="drop-down-toggle">
    <w:name w:val="drop-down-toggle"/>
    <w:basedOn w:val="a"/>
    <w:pPr>
      <w:pBdr>
        <w:top w:val="single" w:sz="18" w:space="0" w:color="AAAAAA"/>
        <w:left w:val="single" w:sz="18" w:space="0" w:color="AAAAAA"/>
        <w:bottom w:val="single" w:sz="18" w:space="0" w:color="AAAAAA"/>
        <w:right w:val="single" w:sz="18" w:space="0" w:color="AAAAAA"/>
      </w:pBdr>
      <w:shd w:val="clear" w:color="auto" w:fill="333333"/>
      <w:spacing w:before="100" w:beforeAutospacing="1" w:after="100" w:afterAutospacing="1"/>
    </w:pPr>
    <w:rPr>
      <w:vanish/>
    </w:rPr>
  </w:style>
  <w:style w:type="paragraph" w:customStyle="1" w:styleId="drop-down-arrow">
    <w:name w:val="drop-down-arrow"/>
    <w:basedOn w:val="a"/>
    <w:pPr>
      <w:pBdr>
        <w:top w:val="single" w:sz="36" w:space="0" w:color="AAAAAA"/>
      </w:pBdr>
      <w:spacing w:before="120"/>
      <w:ind w:left="75"/>
    </w:pPr>
  </w:style>
  <w:style w:type="paragraph" w:customStyle="1" w:styleId="nivo-caption">
    <w:name w:val="nivo-caption"/>
    <w:basedOn w:val="a"/>
    <w:pPr>
      <w:shd w:val="clear" w:color="auto" w:fill="000000"/>
      <w:spacing w:before="100" w:beforeAutospacing="1" w:after="100" w:afterAutospacing="1" w:line="330" w:lineRule="atLeast"/>
    </w:pPr>
    <w:rPr>
      <w:rFonts w:ascii="Arial" w:hAnsi="Arial" w:cs="Arial"/>
    </w:rPr>
  </w:style>
  <w:style w:type="paragraph" w:customStyle="1" w:styleId="slides">
    <w:name w:val="slides"/>
    <w:basedOn w:val="a"/>
  </w:style>
  <w:style w:type="paragraph" w:customStyle="1" w:styleId="flex-control-nav">
    <w:name w:val="flex-control-nav"/>
    <w:basedOn w:val="a"/>
    <w:pPr>
      <w:jc w:val="center"/>
    </w:pPr>
  </w:style>
  <w:style w:type="paragraph" w:customStyle="1" w:styleId="content-sidebar-wrap">
    <w:name w:val="content-sidebar-wrap"/>
    <w:basedOn w:val="a"/>
    <w:pPr>
      <w:spacing w:before="100" w:beforeAutospacing="1" w:after="100" w:afterAutospacing="1"/>
    </w:pPr>
  </w:style>
  <w:style w:type="paragraph" w:customStyle="1" w:styleId="node">
    <w:name w:val="node"/>
    <w:basedOn w:val="a"/>
    <w:pPr>
      <w:spacing w:before="300" w:after="300"/>
    </w:pPr>
  </w:style>
  <w:style w:type="paragraph" w:customStyle="1" w:styleId="page-title">
    <w:name w:val="page-title"/>
    <w:basedOn w:val="a"/>
    <w:pPr>
      <w:spacing w:before="100" w:beforeAutospacing="1" w:after="100" w:afterAutospacing="1"/>
    </w:pPr>
    <w:rPr>
      <w:color w:val="000000"/>
      <w:sz w:val="36"/>
      <w:szCs w:val="36"/>
    </w:rPr>
  </w:style>
  <w:style w:type="paragraph" w:customStyle="1" w:styleId="node-page">
    <w:name w:val="node-page"/>
    <w:basedOn w:val="a"/>
    <w:pPr>
      <w:spacing w:before="100" w:beforeAutospacing="1" w:after="100" w:afterAutospacing="1" w:line="312" w:lineRule="auto"/>
      <w:jc w:val="both"/>
    </w:pPr>
    <w:rPr>
      <w:sz w:val="27"/>
      <w:szCs w:val="27"/>
    </w:rPr>
  </w:style>
  <w:style w:type="paragraph" w:customStyle="1" w:styleId="node-page-list">
    <w:name w:val="node-page-list"/>
    <w:basedOn w:val="a"/>
    <w:pPr>
      <w:spacing w:before="100" w:beforeAutospacing="1" w:after="100" w:afterAutospacing="1" w:line="312" w:lineRule="auto"/>
      <w:jc w:val="both"/>
    </w:pPr>
    <w:rPr>
      <w:sz w:val="27"/>
      <w:szCs w:val="27"/>
    </w:rPr>
  </w:style>
  <w:style w:type="paragraph" w:customStyle="1" w:styleId="node-page-vopros">
    <w:name w:val="node-page-vopros"/>
    <w:basedOn w:val="a"/>
    <w:pPr>
      <w:spacing w:before="100" w:beforeAutospacing="1" w:after="100" w:afterAutospacing="1" w:line="312" w:lineRule="auto"/>
      <w:jc w:val="both"/>
    </w:pPr>
    <w:rPr>
      <w:sz w:val="27"/>
      <w:szCs w:val="27"/>
    </w:rPr>
  </w:style>
  <w:style w:type="paragraph" w:customStyle="1" w:styleId="region-front-welcome">
    <w:name w:val="region-front-welcome"/>
    <w:basedOn w:val="a"/>
    <w:pPr>
      <w:spacing w:before="3" w:after="100" w:afterAutospacing="1"/>
    </w:pPr>
  </w:style>
  <w:style w:type="paragraph" w:customStyle="1" w:styleId="submitted">
    <w:name w:val="submitted"/>
    <w:basedOn w:val="a"/>
    <w:pPr>
      <w:pBdr>
        <w:top w:val="single" w:sz="6" w:space="3" w:color="DDDDDD"/>
        <w:left w:val="single" w:sz="6" w:space="7" w:color="DDDDDD"/>
        <w:bottom w:val="single" w:sz="6" w:space="3" w:color="DDDDDD"/>
        <w:right w:val="single" w:sz="6" w:space="7" w:color="DDDDDD"/>
      </w:pBdr>
      <w:shd w:val="clear" w:color="auto" w:fill="E9E9E9"/>
      <w:spacing w:before="100" w:beforeAutospacing="1" w:after="75"/>
    </w:pPr>
    <w:rPr>
      <w:color w:val="383838"/>
    </w:rPr>
  </w:style>
  <w:style w:type="paragraph" w:customStyle="1" w:styleId="links">
    <w:name w:val="links"/>
    <w:basedOn w:val="a"/>
    <w:pPr>
      <w:spacing w:before="150" w:after="100" w:afterAutospacing="1"/>
    </w:pPr>
    <w:rPr>
      <w:color w:val="000000"/>
      <w:sz w:val="21"/>
      <w:szCs w:val="21"/>
    </w:rPr>
  </w:style>
  <w:style w:type="paragraph" w:customStyle="1" w:styleId="form-submit">
    <w:name w:val="form-submit"/>
    <w:basedOn w:val="a"/>
    <w:pPr>
      <w:spacing w:before="75" w:after="75"/>
      <w:ind w:left="75" w:right="75"/>
    </w:pPr>
  </w:style>
  <w:style w:type="paragraph" w:customStyle="1" w:styleId="form-text">
    <w:name w:val="form-text"/>
    <w:basedOn w:val="a"/>
    <w:pPr>
      <w:spacing w:before="100" w:beforeAutospacing="1" w:after="100" w:afterAutospacing="1"/>
    </w:pPr>
  </w:style>
  <w:style w:type="paragraph" w:customStyle="1" w:styleId="tabs-wrapper">
    <w:name w:val="tabs-wrapper"/>
    <w:basedOn w:val="a"/>
    <w:pPr>
      <w:pBdr>
        <w:bottom w:val="single" w:sz="6" w:space="0" w:color="B7B7B7"/>
      </w:pBdr>
      <w:spacing w:after="75"/>
    </w:pPr>
  </w:style>
  <w:style w:type="paragraph" w:customStyle="1" w:styleId="field-name-field-tags">
    <w:name w:val="field-name-field-tags"/>
    <w:basedOn w:val="a"/>
    <w:pPr>
      <w:spacing w:after="150"/>
    </w:pPr>
  </w:style>
  <w:style w:type="paragraph" w:customStyle="1" w:styleId="field-label">
    <w:name w:val="field-label"/>
    <w:basedOn w:val="a"/>
    <w:pPr>
      <w:spacing w:before="100" w:beforeAutospacing="1" w:after="100" w:afterAutospacing="1"/>
    </w:pPr>
    <w:rPr>
      <w:sz w:val="30"/>
      <w:szCs w:val="30"/>
    </w:rPr>
  </w:style>
  <w:style w:type="paragraph" w:customStyle="1" w:styleId="fieldset-wrapper">
    <w:name w:val="fieldset-wrapper"/>
    <w:basedOn w:val="a"/>
    <w:pPr>
      <w:spacing w:before="375" w:after="100" w:afterAutospacing="1"/>
    </w:pPr>
  </w:style>
  <w:style w:type="paragraph" w:customStyle="1" w:styleId="filter-wrapper">
    <w:name w:val="filter-wrapper"/>
    <w:basedOn w:val="a"/>
    <w:pPr>
      <w:spacing w:before="100" w:beforeAutospacing="1" w:after="100" w:afterAutospacing="1"/>
    </w:pPr>
  </w:style>
  <w:style w:type="paragraph" w:customStyle="1" w:styleId="filter-guidelines">
    <w:name w:val="filter-guidelines"/>
    <w:basedOn w:val="a"/>
    <w:pPr>
      <w:spacing w:before="100" w:beforeAutospacing="1" w:after="100" w:afterAutospacing="1"/>
    </w:pPr>
  </w:style>
  <w:style w:type="paragraph" w:customStyle="1" w:styleId="copyright">
    <w:name w:val="copyright"/>
    <w:basedOn w:val="a"/>
    <w:pPr>
      <w:spacing w:before="100" w:beforeAutospacing="1" w:after="100" w:afterAutospacing="1"/>
    </w:pPr>
  </w:style>
  <w:style w:type="paragraph" w:customStyle="1" w:styleId="footercredit">
    <w:name w:val="footer_credit"/>
    <w:basedOn w:val="a"/>
    <w:pPr>
      <w:pBdr>
        <w:top w:val="single" w:sz="6" w:space="8" w:color="3B3C3D"/>
      </w:pBdr>
      <w:spacing w:before="100" w:beforeAutospacing="1" w:after="100" w:afterAutospacing="1"/>
    </w:pPr>
    <w:rPr>
      <w:rFonts w:ascii="Arial" w:hAnsi="Arial" w:cs="Arial"/>
      <w:color w:val="777777"/>
    </w:rPr>
  </w:style>
  <w:style w:type="paragraph" w:customStyle="1" w:styleId="footerinnercredit">
    <w:name w:val="footer_inner_credit"/>
    <w:basedOn w:val="a"/>
  </w:style>
  <w:style w:type="paragraph" w:customStyle="1" w:styleId="all-package">
    <w:name w:val="all-package"/>
    <w:basedOn w:val="a"/>
    <w:pPr>
      <w:spacing w:before="100" w:beforeAutospacing="1" w:after="100" w:afterAutospacing="1"/>
      <w:jc w:val="center"/>
    </w:pPr>
  </w:style>
  <w:style w:type="paragraph" w:customStyle="1" w:styleId="but-package">
    <w:name w:val="but-package"/>
    <w:basedOn w:val="a"/>
    <w:pPr>
      <w:spacing w:before="45" w:after="45" w:line="336" w:lineRule="auto"/>
      <w:ind w:left="30" w:right="30"/>
      <w:jc w:val="center"/>
    </w:pPr>
    <w:rPr>
      <w:b/>
      <w:bCs/>
      <w:sz w:val="20"/>
      <w:szCs w:val="20"/>
    </w:rPr>
  </w:style>
  <w:style w:type="paragraph" w:customStyle="1" w:styleId="but-package-dou">
    <w:name w:val="but-package-dou"/>
    <w:basedOn w:val="a"/>
    <w:pPr>
      <w:spacing w:before="100" w:beforeAutospacing="1" w:after="100" w:afterAutospacing="1"/>
    </w:pPr>
  </w:style>
  <w:style w:type="paragraph" w:customStyle="1" w:styleId="art-store">
    <w:name w:val="art-store"/>
    <w:basedOn w:val="a"/>
    <w:pPr>
      <w:pBdr>
        <w:top w:val="single" w:sz="6" w:space="8" w:color="60A3D8"/>
        <w:left w:val="single" w:sz="6" w:space="1" w:color="60A3D8"/>
        <w:bottom w:val="single" w:sz="6" w:space="8" w:color="2970A9"/>
        <w:right w:val="single" w:sz="6" w:space="1" w:color="2970A9"/>
      </w:pBdr>
      <w:spacing w:before="100" w:beforeAutospacing="1" w:after="100" w:afterAutospacing="1"/>
      <w:jc w:val="center"/>
    </w:pPr>
    <w:rPr>
      <w:color w:val="FFFFEE"/>
    </w:rPr>
  </w:style>
  <w:style w:type="paragraph" w:customStyle="1" w:styleId="but-subscribe">
    <w:name w:val="but-subscribe"/>
    <w:basedOn w:val="a"/>
    <w:pPr>
      <w:shd w:val="clear" w:color="auto" w:fill="FFFFFF"/>
      <w:spacing w:before="100" w:beforeAutospacing="1" w:after="100" w:afterAutospacing="1"/>
    </w:pPr>
    <w:rPr>
      <w:rFonts w:ascii="Arial" w:hAnsi="Arial" w:cs="Arial"/>
      <w:color w:val="777777"/>
      <w:sz w:val="20"/>
      <w:szCs w:val="20"/>
    </w:rPr>
  </w:style>
  <w:style w:type="paragraph" w:customStyle="1" w:styleId="subscribe-footer">
    <w:name w:val="subscribe-footer"/>
    <w:basedOn w:val="a"/>
    <w:pPr>
      <w:spacing w:before="100" w:beforeAutospacing="1" w:after="100" w:afterAutospacing="1"/>
    </w:pPr>
  </w:style>
  <w:style w:type="paragraph" w:customStyle="1" w:styleId="region-slideshow">
    <w:name w:val="region-slideshow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region-content-top">
    <w:name w:val="region-content-top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block-menu">
    <w:name w:val="block-menu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sidebar">
    <w:name w:val="sidebar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search-block">
    <w:name w:val="search-block"/>
    <w:basedOn w:val="a"/>
    <w:pPr>
      <w:spacing w:before="225"/>
      <w:ind w:right="375"/>
    </w:pPr>
  </w:style>
  <w:style w:type="paragraph" w:customStyle="1" w:styleId="label-search">
    <w:name w:val="label-search"/>
    <w:basedOn w:val="a"/>
    <w:pPr>
      <w:spacing w:before="100" w:beforeAutospacing="1" w:after="100" w:afterAutospacing="1"/>
    </w:pPr>
    <w:rPr>
      <w:color w:val="DDDDDD"/>
    </w:rPr>
  </w:style>
  <w:style w:type="paragraph" w:customStyle="1" w:styleId="link-store">
    <w:name w:val="link-store"/>
    <w:basedOn w:val="a"/>
    <w:pPr>
      <w:spacing w:before="100" w:beforeAutospacing="1"/>
    </w:pPr>
  </w:style>
  <w:style w:type="paragraph" w:customStyle="1" w:styleId="art-download">
    <w:name w:val="art-download"/>
    <w:basedOn w:val="a"/>
    <w:pPr>
      <w:spacing w:before="100" w:beforeAutospacing="1" w:after="100" w:afterAutospacing="1"/>
    </w:pPr>
    <w:rPr>
      <w:vanish/>
    </w:rPr>
  </w:style>
  <w:style w:type="paragraph" w:customStyle="1" w:styleId="googlehorz728">
    <w:name w:val="google_horz728"/>
    <w:basedOn w:val="a"/>
    <w:pPr>
      <w:spacing w:before="100" w:beforeAutospacing="1" w:after="100" w:afterAutospacing="1"/>
      <w:jc w:val="center"/>
    </w:pPr>
  </w:style>
  <w:style w:type="paragraph" w:customStyle="1" w:styleId="ohrtrud728x901ad">
    <w:name w:val="ohrtrud728x90_1ad"/>
    <w:basedOn w:val="a"/>
    <w:pPr>
      <w:spacing w:before="100" w:beforeAutospacing="1" w:after="100" w:afterAutospacing="1"/>
    </w:pPr>
  </w:style>
  <w:style w:type="paragraph" w:customStyle="1" w:styleId="doc-header">
    <w:name w:val="doc-header"/>
    <w:basedOn w:val="a"/>
    <w:pPr>
      <w:spacing w:before="100" w:beforeAutospacing="1" w:after="100" w:afterAutospacing="1"/>
    </w:pPr>
  </w:style>
  <w:style w:type="paragraph" w:customStyle="1" w:styleId="reclame">
    <w:name w:val="reclame"/>
    <w:basedOn w:val="a"/>
    <w:pPr>
      <w:spacing w:before="100" w:beforeAutospacing="1"/>
      <w:jc w:val="center"/>
    </w:pPr>
  </w:style>
  <w:style w:type="paragraph" w:customStyle="1" w:styleId="reclameleft">
    <w:name w:val="reclameleft"/>
    <w:basedOn w:val="a"/>
  </w:style>
  <w:style w:type="paragraph" w:customStyle="1" w:styleId="reclamemed">
    <w:name w:val="reclamemed"/>
    <w:basedOn w:val="a"/>
    <w:pPr>
      <w:spacing w:before="100" w:beforeAutospacing="1"/>
    </w:pPr>
  </w:style>
  <w:style w:type="paragraph" w:customStyle="1" w:styleId="reclamemed2">
    <w:name w:val="reclamemed2"/>
    <w:basedOn w:val="a"/>
  </w:style>
  <w:style w:type="paragraph" w:customStyle="1" w:styleId="yandexcenter">
    <w:name w:val="yandex_center"/>
    <w:basedOn w:val="a"/>
    <w:pPr>
      <w:spacing w:before="100" w:beforeAutospacing="1" w:after="100" w:afterAutospacing="1"/>
    </w:pPr>
  </w:style>
  <w:style w:type="paragraph" w:customStyle="1" w:styleId="banner-title">
    <w:name w:val="banner-title"/>
    <w:basedOn w:val="a"/>
    <w:pPr>
      <w:spacing w:before="100" w:beforeAutospacing="1" w:after="100" w:afterAutospacing="1"/>
    </w:pPr>
    <w:rPr>
      <w:b/>
      <w:bCs/>
      <w:color w:val="686215"/>
    </w:rPr>
  </w:style>
  <w:style w:type="paragraph" w:customStyle="1" w:styleId="code-banner">
    <w:name w:val="code-banner"/>
    <w:basedOn w:val="a"/>
    <w:pPr>
      <w:spacing w:before="100" w:beforeAutospacing="1" w:after="100" w:afterAutospacing="1"/>
    </w:pPr>
    <w:rPr>
      <w:color w:val="837B7B"/>
      <w:sz w:val="18"/>
      <w:szCs w:val="18"/>
    </w:rPr>
  </w:style>
  <w:style w:type="paragraph" w:customStyle="1" w:styleId="silka-baner">
    <w:name w:val="silka-baner"/>
    <w:basedOn w:val="a"/>
    <w:pPr>
      <w:spacing w:before="100" w:beforeAutospacing="1" w:after="100" w:afterAutospacing="1"/>
    </w:pPr>
    <w:rPr>
      <w:color w:val="047EB6"/>
      <w:u w:val="single"/>
    </w:rPr>
  </w:style>
  <w:style w:type="paragraph" w:customStyle="1" w:styleId="img-border2">
    <w:name w:val="img-border2"/>
    <w:basedOn w:val="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00" w:beforeAutospacing="1" w:after="100" w:afterAutospacing="1"/>
    </w:pPr>
  </w:style>
  <w:style w:type="paragraph" w:customStyle="1" w:styleId="doc-left">
    <w:name w:val="doc-left"/>
    <w:basedOn w:val="a"/>
    <w:pPr>
      <w:spacing w:before="100" w:beforeAutospacing="1" w:after="100" w:afterAutospacing="1"/>
    </w:pPr>
  </w:style>
  <w:style w:type="paragraph" w:customStyle="1" w:styleId="doc-center">
    <w:name w:val="doc-center"/>
    <w:basedOn w:val="a"/>
    <w:pPr>
      <w:spacing w:before="100" w:beforeAutospacing="1" w:after="100" w:afterAutospacing="1"/>
      <w:jc w:val="center"/>
    </w:pPr>
  </w:style>
  <w:style w:type="paragraph" w:customStyle="1" w:styleId="product-image">
    <w:name w:val="product-image"/>
    <w:basedOn w:val="a"/>
    <w:pPr>
      <w:spacing w:before="100" w:beforeAutospacing="1" w:after="100" w:afterAutospacing="1"/>
      <w:ind w:left="60"/>
      <w:jc w:val="center"/>
    </w:pPr>
  </w:style>
  <w:style w:type="paragraph" w:customStyle="1" w:styleId="display-price">
    <w:name w:val="display-price"/>
    <w:basedOn w:val="a"/>
    <w:pPr>
      <w:shd w:val="clear" w:color="auto" w:fill="EDEDED"/>
      <w:spacing w:before="100" w:beforeAutospacing="1" w:after="100" w:afterAutospacing="1"/>
      <w:ind w:left="300"/>
      <w:jc w:val="center"/>
    </w:pPr>
    <w:rPr>
      <w:b/>
      <w:bCs/>
      <w:color w:val="036900"/>
      <w:sz w:val="48"/>
      <w:szCs w:val="48"/>
    </w:rPr>
  </w:style>
  <w:style w:type="paragraph" w:customStyle="1" w:styleId="add-to-cart">
    <w:name w:val="add-to-cart"/>
    <w:basedOn w:val="a"/>
    <w:pPr>
      <w:shd w:val="clear" w:color="auto" w:fill="EDEDED"/>
      <w:spacing w:before="100" w:beforeAutospacing="1" w:after="300"/>
      <w:ind w:left="300"/>
      <w:jc w:val="center"/>
    </w:pPr>
    <w:rPr>
      <w:sz w:val="27"/>
      <w:szCs w:val="27"/>
    </w:rPr>
  </w:style>
  <w:style w:type="paragraph" w:customStyle="1" w:styleId="view-all-products">
    <w:name w:val="view-all-products"/>
    <w:basedOn w:val="a"/>
    <w:pPr>
      <w:spacing w:before="100" w:beforeAutospacing="1" w:after="100" w:afterAutospacing="1"/>
      <w:jc w:val="center"/>
    </w:pPr>
  </w:style>
  <w:style w:type="paragraph" w:customStyle="1" w:styleId="view-related-prod">
    <w:name w:val="view-related-prod"/>
    <w:basedOn w:val="a"/>
    <w:pPr>
      <w:spacing w:before="100" w:beforeAutospacing="1" w:after="100" w:afterAutospacing="1"/>
      <w:jc w:val="center"/>
    </w:pPr>
  </w:style>
  <w:style w:type="paragraph" w:customStyle="1" w:styleId="view-related-products">
    <w:name w:val="view-related-products"/>
    <w:basedOn w:val="a"/>
    <w:pPr>
      <w:spacing w:before="100" w:beforeAutospacing="1" w:after="100" w:afterAutospacing="1"/>
      <w:jc w:val="center"/>
    </w:pPr>
  </w:style>
  <w:style w:type="paragraph" w:customStyle="1" w:styleId="messageuser">
    <w:name w:val="message_user"/>
    <w:basedOn w:val="a"/>
    <w:pPr>
      <w:spacing w:before="100" w:beforeAutospacing="1" w:after="100" w:afterAutospacing="1"/>
    </w:pPr>
    <w:rPr>
      <w:sz w:val="27"/>
      <w:szCs w:val="27"/>
    </w:rPr>
  </w:style>
  <w:style w:type="paragraph" w:customStyle="1" w:styleId="view-instruction-sale">
    <w:name w:val="view-instruction-sale"/>
    <w:basedOn w:val="a"/>
    <w:pPr>
      <w:pBdr>
        <w:top w:val="single" w:sz="6" w:space="0" w:color="D9DEFD"/>
        <w:left w:val="single" w:sz="6" w:space="0" w:color="D9DEFD"/>
        <w:bottom w:val="single" w:sz="6" w:space="0" w:color="D9DEFD"/>
        <w:right w:val="single" w:sz="6" w:space="0" w:color="D9DEFD"/>
      </w:pBdr>
      <w:spacing w:before="100" w:beforeAutospacing="1" w:after="120"/>
    </w:pPr>
  </w:style>
  <w:style w:type="paragraph" w:customStyle="1" w:styleId="mainstore">
    <w:name w:val="main_store"/>
    <w:basedOn w:val="a"/>
    <w:pPr>
      <w:spacing w:before="100" w:beforeAutospacing="1" w:after="100" w:afterAutospacing="1"/>
      <w:jc w:val="center"/>
    </w:pPr>
  </w:style>
  <w:style w:type="paragraph" w:customStyle="1" w:styleId="mainstoreblock">
    <w:name w:val="main_store_block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mainstoretitle">
    <w:name w:val="main_store_title"/>
    <w:basedOn w:val="a"/>
    <w:pPr>
      <w:spacing w:before="100" w:beforeAutospacing="1" w:after="100" w:afterAutospacing="1"/>
    </w:pPr>
    <w:rPr>
      <w:b/>
      <w:bCs/>
      <w:color w:val="3399CC"/>
    </w:rPr>
  </w:style>
  <w:style w:type="paragraph" w:customStyle="1" w:styleId="mainstorefooter">
    <w:name w:val="main_store_footer"/>
    <w:basedOn w:val="a"/>
    <w:pPr>
      <w:spacing w:before="100" w:beforeAutospacing="1" w:after="100" w:afterAutospacing="1"/>
    </w:pPr>
    <w:rPr>
      <w:i/>
      <w:iCs/>
      <w:sz w:val="21"/>
      <w:szCs w:val="21"/>
    </w:rPr>
  </w:style>
  <w:style w:type="paragraph" w:customStyle="1" w:styleId="actuality2">
    <w:name w:val="actuality2"/>
    <w:basedOn w:val="a"/>
    <w:pPr>
      <w:spacing w:before="100" w:beforeAutospacing="1" w:after="100" w:afterAutospacing="1"/>
      <w:ind w:right="150"/>
      <w:jc w:val="right"/>
    </w:pPr>
    <w:rPr>
      <w:i/>
      <w:iCs/>
    </w:rPr>
  </w:style>
  <w:style w:type="paragraph" w:customStyle="1" w:styleId="ramka">
    <w:name w:val="ramka"/>
    <w:basedOn w:val="a"/>
    <w:pPr>
      <w:pBdr>
        <w:top w:val="single" w:sz="6" w:space="0" w:color="00A8E1"/>
        <w:left w:val="single" w:sz="6" w:space="0" w:color="00A8E1"/>
        <w:bottom w:val="single" w:sz="6" w:space="0" w:color="00A8E1"/>
        <w:right w:val="single" w:sz="6" w:space="0" w:color="00A8E1"/>
      </w:pBdr>
      <w:spacing w:before="100" w:beforeAutospacing="1" w:after="100" w:afterAutospacing="1"/>
    </w:pPr>
  </w:style>
  <w:style w:type="paragraph" w:customStyle="1" w:styleId="center-img">
    <w:name w:val="center-img"/>
    <w:basedOn w:val="a"/>
    <w:pPr>
      <w:spacing w:before="100" w:beforeAutospacing="1" w:after="100" w:afterAutospacing="1"/>
    </w:pPr>
  </w:style>
  <w:style w:type="paragraph" w:customStyle="1" w:styleId="yandexvideo">
    <w:name w:val="yandex_video"/>
    <w:basedOn w:val="a"/>
    <w:pPr>
      <w:spacing w:before="100" w:beforeAutospacing="1" w:after="100" w:afterAutospacing="1"/>
    </w:pPr>
  </w:style>
  <w:style w:type="paragraph" w:customStyle="1" w:styleId="tdtop">
    <w:name w:val="tdtop"/>
    <w:basedOn w:val="a"/>
    <w:pPr>
      <w:spacing w:before="100" w:beforeAutospacing="1" w:after="100" w:afterAutospacing="1"/>
      <w:textAlignment w:val="top"/>
    </w:pPr>
  </w:style>
  <w:style w:type="paragraph" w:customStyle="1" w:styleId="tdcenter">
    <w:name w:val="tdcenter"/>
    <w:basedOn w:val="a"/>
    <w:pPr>
      <w:spacing w:before="100" w:beforeAutospacing="1" w:after="100" w:afterAutospacing="1"/>
      <w:jc w:val="center"/>
    </w:pPr>
  </w:style>
  <w:style w:type="paragraph" w:customStyle="1" w:styleId="knopka">
    <w:name w:val="knopka"/>
    <w:basedOn w:val="a"/>
    <w:pPr>
      <w:shd w:val="clear" w:color="auto" w:fill="0593C7"/>
      <w:spacing w:after="225"/>
      <w:ind w:left="225" w:right="225"/>
    </w:pPr>
    <w:rPr>
      <w:color w:val="FFFFFF"/>
      <w:sz w:val="21"/>
      <w:szCs w:val="21"/>
    </w:rPr>
  </w:style>
  <w:style w:type="paragraph" w:customStyle="1" w:styleId="field-multiple-table">
    <w:name w:val="field-multiple-table"/>
    <w:basedOn w:val="a"/>
    <w:pPr>
      <w:spacing w:before="100" w:beforeAutospacing="1" w:after="100" w:afterAutospacing="1"/>
    </w:pPr>
  </w:style>
  <w:style w:type="paragraph" w:customStyle="1" w:styleId="field-add-more-submit">
    <w:name w:val="field-add-more-submit"/>
    <w:basedOn w:val="a"/>
    <w:pPr>
      <w:spacing w:before="100" w:beforeAutospacing="1" w:after="100" w:afterAutospacing="1"/>
    </w:pPr>
  </w:style>
  <w:style w:type="paragraph" w:customStyle="1" w:styleId="grippie">
    <w:name w:val="grippie"/>
    <w:basedOn w:val="a"/>
    <w:pPr>
      <w:spacing w:before="100" w:beforeAutospacing="1" w:after="100" w:afterAutospacing="1"/>
    </w:pPr>
  </w:style>
  <w:style w:type="paragraph" w:customStyle="1" w:styleId="bar">
    <w:name w:val="bar"/>
    <w:basedOn w:val="a"/>
    <w:pPr>
      <w:spacing w:before="100" w:beforeAutospacing="1" w:after="100" w:afterAutospacing="1"/>
    </w:pPr>
  </w:style>
  <w:style w:type="paragraph" w:customStyle="1" w:styleId="filled">
    <w:name w:val="filled"/>
    <w:basedOn w:val="a"/>
    <w:pPr>
      <w:spacing w:before="100" w:beforeAutospacing="1" w:after="100" w:afterAutospacing="1"/>
    </w:pPr>
  </w:style>
  <w:style w:type="paragraph" w:customStyle="1" w:styleId="throbber">
    <w:name w:val="throbber"/>
    <w:basedOn w:val="a"/>
    <w:pPr>
      <w:spacing w:before="100" w:beforeAutospacing="1" w:after="100" w:afterAutospacing="1"/>
    </w:pPr>
  </w:style>
  <w:style w:type="paragraph" w:customStyle="1" w:styleId="message">
    <w:name w:val="message"/>
    <w:basedOn w:val="a"/>
    <w:pPr>
      <w:spacing w:before="100" w:beforeAutospacing="1" w:after="100" w:afterAutospacing="1"/>
    </w:pPr>
  </w:style>
  <w:style w:type="paragraph" w:customStyle="1" w:styleId="title">
    <w:name w:val="title"/>
    <w:basedOn w:val="a"/>
    <w:pPr>
      <w:spacing w:before="100" w:beforeAutospacing="1" w:after="100" w:afterAutospacing="1"/>
    </w:pPr>
  </w:style>
  <w:style w:type="paragraph" w:customStyle="1" w:styleId="description">
    <w:name w:val="description"/>
    <w:basedOn w:val="a"/>
    <w:pPr>
      <w:spacing w:before="100" w:beforeAutospacing="1" w:after="100" w:afterAutospacing="1"/>
    </w:pPr>
  </w:style>
  <w:style w:type="paragraph" w:customStyle="1" w:styleId="pager">
    <w:name w:val="pager"/>
    <w:basedOn w:val="a"/>
    <w:pPr>
      <w:spacing w:before="100" w:beforeAutospacing="1" w:after="100" w:afterAutospacing="1"/>
    </w:pPr>
  </w:style>
  <w:style w:type="paragraph" w:customStyle="1" w:styleId="search-snippet-info">
    <w:name w:val="search-snippet-info"/>
    <w:basedOn w:val="a"/>
    <w:pPr>
      <w:spacing w:before="100" w:beforeAutospacing="1" w:after="100" w:afterAutospacing="1"/>
    </w:pPr>
  </w:style>
  <w:style w:type="paragraph" w:customStyle="1" w:styleId="search-info">
    <w:name w:val="search-info"/>
    <w:basedOn w:val="a"/>
    <w:pPr>
      <w:spacing w:before="100" w:beforeAutospacing="1" w:after="100" w:afterAutospacing="1"/>
    </w:pPr>
  </w:style>
  <w:style w:type="paragraph" w:customStyle="1" w:styleId="criterion">
    <w:name w:val="criterion"/>
    <w:basedOn w:val="a"/>
    <w:pPr>
      <w:spacing w:before="100" w:beforeAutospacing="1" w:after="100" w:afterAutospacing="1"/>
    </w:pPr>
  </w:style>
  <w:style w:type="paragraph" w:customStyle="1" w:styleId="action">
    <w:name w:val="action"/>
    <w:basedOn w:val="a"/>
    <w:pPr>
      <w:spacing w:before="100" w:beforeAutospacing="1" w:after="100" w:afterAutospacing="1"/>
    </w:pPr>
  </w:style>
  <w:style w:type="paragraph" w:customStyle="1" w:styleId="form-type-date-select">
    <w:name w:val="form-type-date-select"/>
    <w:basedOn w:val="a"/>
    <w:pPr>
      <w:spacing w:before="100" w:beforeAutospacing="1" w:after="100" w:afterAutospacing="1"/>
    </w:pPr>
  </w:style>
  <w:style w:type="paragraph" w:customStyle="1" w:styleId="date">
    <w:name w:val="date"/>
    <w:basedOn w:val="a"/>
    <w:pPr>
      <w:spacing w:before="100" w:beforeAutospacing="1" w:after="100" w:afterAutospacing="1"/>
    </w:pPr>
  </w:style>
  <w:style w:type="paragraph" w:customStyle="1" w:styleId="user">
    <w:name w:val="user"/>
    <w:basedOn w:val="a"/>
    <w:pPr>
      <w:spacing w:before="100" w:beforeAutospacing="1" w:after="100" w:afterAutospacing="1"/>
    </w:pPr>
  </w:style>
  <w:style w:type="paragraph" w:customStyle="1" w:styleId="notified">
    <w:name w:val="notified"/>
    <w:basedOn w:val="a"/>
    <w:pPr>
      <w:spacing w:before="100" w:beforeAutospacing="1" w:after="100" w:afterAutospacing="1"/>
    </w:pPr>
  </w:style>
  <w:style w:type="paragraph" w:customStyle="1" w:styleId="status">
    <w:name w:val="status"/>
    <w:basedOn w:val="a"/>
    <w:pPr>
      <w:spacing w:before="100" w:beforeAutospacing="1" w:after="100" w:afterAutospacing="1"/>
    </w:pPr>
  </w:style>
  <w:style w:type="paragraph" w:customStyle="1" w:styleId="oet-label">
    <w:name w:val="oet-label"/>
    <w:basedOn w:val="a"/>
    <w:pPr>
      <w:spacing w:before="100" w:beforeAutospacing="1" w:after="100" w:afterAutospacing="1"/>
    </w:pPr>
  </w:style>
  <w:style w:type="paragraph" w:customStyle="1" w:styleId="li-title">
    <w:name w:val="li-title"/>
    <w:basedOn w:val="a"/>
    <w:pPr>
      <w:spacing w:before="100" w:beforeAutospacing="1" w:after="100" w:afterAutospacing="1"/>
    </w:pPr>
  </w:style>
  <w:style w:type="paragraph" w:customStyle="1" w:styleId="li-amount">
    <w:name w:val="li-amount"/>
    <w:basedOn w:val="a"/>
    <w:pPr>
      <w:spacing w:before="100" w:beforeAutospacing="1" w:after="100" w:afterAutospacing="1"/>
    </w:pPr>
  </w:style>
  <w:style w:type="paragraph" w:customStyle="1" w:styleId="product-description">
    <w:name w:val="product-description"/>
    <w:basedOn w:val="a"/>
    <w:pPr>
      <w:spacing w:before="100" w:beforeAutospacing="1" w:after="100" w:afterAutospacing="1"/>
    </w:pPr>
  </w:style>
  <w:style w:type="paragraph" w:customStyle="1" w:styleId="user-picture">
    <w:name w:val="user-picture"/>
    <w:basedOn w:val="a"/>
    <w:pPr>
      <w:spacing w:before="100" w:beforeAutospacing="1" w:after="100" w:afterAutospacing="1"/>
    </w:pPr>
  </w:style>
  <w:style w:type="paragraph" w:customStyle="1" w:styleId="views-exposed-widget">
    <w:name w:val="views-exposed-widget"/>
    <w:basedOn w:val="a"/>
    <w:pPr>
      <w:spacing w:before="100" w:beforeAutospacing="1" w:after="100" w:afterAutospacing="1"/>
    </w:pPr>
  </w:style>
  <w:style w:type="paragraph" w:customStyle="1" w:styleId="nivo-controlnav">
    <w:name w:val="nivo-controlnav"/>
    <w:basedOn w:val="a"/>
    <w:pPr>
      <w:spacing w:before="100" w:beforeAutospacing="1" w:after="100" w:afterAutospacing="1"/>
    </w:pPr>
  </w:style>
  <w:style w:type="paragraph" w:customStyle="1" w:styleId="field-item">
    <w:name w:val="field-item"/>
    <w:basedOn w:val="a"/>
    <w:pPr>
      <w:spacing w:before="100" w:beforeAutospacing="1" w:after="100" w:afterAutospacing="1"/>
    </w:pPr>
  </w:style>
  <w:style w:type="paragraph" w:customStyle="1" w:styleId="text-right">
    <w:name w:val="text-right"/>
    <w:basedOn w:val="a"/>
    <w:pPr>
      <w:spacing w:before="100" w:beforeAutospacing="1" w:after="100" w:afterAutospacing="1"/>
    </w:pPr>
  </w:style>
  <w:style w:type="paragraph" w:customStyle="1" w:styleId="field-name-field-image">
    <w:name w:val="field-name-field-image"/>
    <w:basedOn w:val="a"/>
    <w:pPr>
      <w:spacing w:before="100" w:beforeAutospacing="1" w:after="100" w:afterAutospacing="1"/>
    </w:pPr>
  </w:style>
  <w:style w:type="paragraph" w:customStyle="1" w:styleId="title-package">
    <w:name w:val="title-package"/>
    <w:basedOn w:val="a"/>
    <w:pPr>
      <w:spacing w:before="100" w:beforeAutospacing="1" w:after="100" w:afterAutospacing="1"/>
    </w:pPr>
  </w:style>
  <w:style w:type="paragraph" w:customStyle="1" w:styleId="text-download">
    <w:name w:val="text-download"/>
    <w:basedOn w:val="a"/>
    <w:pPr>
      <w:spacing w:before="100" w:beforeAutospacing="1" w:after="100" w:afterAutospacing="1"/>
    </w:pPr>
  </w:style>
  <w:style w:type="paragraph" w:customStyle="1" w:styleId="views-field-changed">
    <w:name w:val="views-field-changed"/>
    <w:basedOn w:val="a"/>
    <w:pPr>
      <w:spacing w:before="100" w:beforeAutospacing="1" w:after="100" w:afterAutospacing="1"/>
    </w:pPr>
  </w:style>
  <w:style w:type="paragraph" w:customStyle="1" w:styleId="field-name-uc-product-image">
    <w:name w:val="field-name-uc-product-image"/>
    <w:basedOn w:val="a"/>
    <w:pPr>
      <w:spacing w:before="100" w:beforeAutospacing="1" w:after="100" w:afterAutospacing="1"/>
    </w:pPr>
  </w:style>
  <w:style w:type="paragraph" w:customStyle="1" w:styleId="field-name-body">
    <w:name w:val="field-name-body"/>
    <w:basedOn w:val="a"/>
    <w:pPr>
      <w:spacing w:before="100" w:beforeAutospacing="1" w:after="100" w:afterAutospacing="1"/>
    </w:pPr>
  </w:style>
  <w:style w:type="paragraph" w:customStyle="1" w:styleId="views-row">
    <w:name w:val="views-row"/>
    <w:basedOn w:val="a"/>
    <w:pPr>
      <w:spacing w:before="100" w:beforeAutospacing="1" w:after="100" w:afterAutospacing="1"/>
    </w:pPr>
  </w:style>
  <w:style w:type="paragraph" w:customStyle="1" w:styleId="views-field-field-count">
    <w:name w:val="views-field-field-count"/>
    <w:basedOn w:val="a"/>
    <w:pPr>
      <w:spacing w:before="100" w:beforeAutospacing="1" w:after="100" w:afterAutospacing="1"/>
    </w:pPr>
  </w:style>
  <w:style w:type="paragraph" w:customStyle="1" w:styleId="views-field-uc-product-image">
    <w:name w:val="views-field-uc-product-image"/>
    <w:basedOn w:val="a"/>
    <w:pPr>
      <w:spacing w:before="100" w:beforeAutospacing="1" w:after="100" w:afterAutospacing="1"/>
    </w:pPr>
  </w:style>
  <w:style w:type="paragraph" w:customStyle="1" w:styleId="views-field-view-node">
    <w:name w:val="views-field-view-node"/>
    <w:basedOn w:val="a"/>
    <w:pPr>
      <w:spacing w:before="100" w:beforeAutospacing="1" w:after="100" w:afterAutospacing="1"/>
    </w:pPr>
  </w:style>
  <w:style w:type="paragraph" w:customStyle="1" w:styleId="views-field-sell-price">
    <w:name w:val="views-field-sell-price"/>
    <w:basedOn w:val="a"/>
    <w:pPr>
      <w:spacing w:before="100" w:beforeAutospacing="1" w:after="100" w:afterAutospacing="1"/>
    </w:pPr>
  </w:style>
  <w:style w:type="paragraph" w:customStyle="1" w:styleId="views-field-buyitnowbutton">
    <w:name w:val="views-field-buyitnowbutton"/>
    <w:basedOn w:val="a"/>
    <w:pPr>
      <w:spacing w:before="100" w:beforeAutospacing="1" w:after="100" w:afterAutospacing="1"/>
    </w:pPr>
  </w:style>
  <w:style w:type="paragraph" w:customStyle="1" w:styleId="views-field-field-package">
    <w:name w:val="views-field-field-package"/>
    <w:basedOn w:val="a"/>
    <w:pPr>
      <w:spacing w:before="100" w:beforeAutospacing="1" w:after="100" w:afterAutospacing="1"/>
    </w:pPr>
  </w:style>
  <w:style w:type="paragraph" w:customStyle="1" w:styleId="cart-block-items">
    <w:name w:val="cart-block-items"/>
    <w:basedOn w:val="a"/>
    <w:pPr>
      <w:spacing w:before="100" w:beforeAutospacing="1" w:after="100" w:afterAutospacing="1"/>
    </w:pPr>
  </w:style>
  <w:style w:type="paragraph" w:customStyle="1" w:styleId="handle">
    <w:name w:val="handle"/>
    <w:basedOn w:val="a"/>
    <w:pPr>
      <w:spacing w:before="100" w:beforeAutospacing="1" w:after="100" w:afterAutospacing="1"/>
    </w:pPr>
  </w:style>
  <w:style w:type="paragraph" w:customStyle="1" w:styleId="js-hide">
    <w:name w:val="js-hide"/>
    <w:basedOn w:val="a"/>
    <w:pPr>
      <w:spacing w:before="100" w:beforeAutospacing="1" w:after="100" w:afterAutospacing="1"/>
    </w:pPr>
  </w:style>
  <w:style w:type="paragraph" w:customStyle="1" w:styleId="date-padding">
    <w:name w:val="date-padding"/>
    <w:basedOn w:val="a"/>
    <w:pPr>
      <w:spacing w:before="100" w:beforeAutospacing="1" w:after="100" w:afterAutospacing="1"/>
    </w:pPr>
  </w:style>
  <w:style w:type="paragraph" w:customStyle="1" w:styleId="choices">
    <w:name w:val="choices"/>
    <w:basedOn w:val="a"/>
    <w:pPr>
      <w:spacing w:before="100" w:beforeAutospacing="1" w:after="100" w:afterAutospacing="1"/>
    </w:pPr>
  </w:style>
  <w:style w:type="paragraph" w:customStyle="1" w:styleId="form-remove">
    <w:name w:val="form-remove"/>
    <w:basedOn w:val="a"/>
    <w:pPr>
      <w:spacing w:before="100" w:beforeAutospacing="1" w:after="100" w:afterAutospacing="1"/>
    </w:pPr>
  </w:style>
  <w:style w:type="paragraph" w:customStyle="1" w:styleId="form-item-name">
    <w:name w:val="form-item-name"/>
    <w:basedOn w:val="a"/>
    <w:pPr>
      <w:spacing w:before="100" w:beforeAutospacing="1" w:after="100" w:afterAutospacing="1"/>
    </w:pPr>
  </w:style>
  <w:style w:type="paragraph" w:customStyle="1" w:styleId="nav-toggle">
    <w:name w:val="nav-toggle"/>
    <w:basedOn w:val="a"/>
    <w:pPr>
      <w:spacing w:before="100" w:beforeAutospacing="1" w:after="100" w:afterAutospacing="1"/>
    </w:pPr>
  </w:style>
  <w:style w:type="paragraph" w:customStyle="1" w:styleId="post">
    <w:name w:val="post"/>
    <w:basedOn w:val="a"/>
    <w:pPr>
      <w:spacing w:before="100" w:beforeAutospacing="1" w:after="100" w:afterAutospacing="1"/>
    </w:pPr>
  </w:style>
  <w:style w:type="paragraph" w:customStyle="1" w:styleId="slide-image">
    <w:name w:val="slide-image"/>
    <w:basedOn w:val="a"/>
    <w:pPr>
      <w:spacing w:before="100" w:beforeAutospacing="1" w:after="100" w:afterAutospacing="1"/>
    </w:pPr>
  </w:style>
  <w:style w:type="paragraph" w:customStyle="1" w:styleId="entry-header">
    <w:name w:val="entry-header"/>
    <w:basedOn w:val="a"/>
    <w:pPr>
      <w:spacing w:before="100" w:beforeAutospacing="1" w:after="100" w:afterAutospacing="1"/>
    </w:pPr>
  </w:style>
  <w:style w:type="paragraph" w:customStyle="1" w:styleId="entry-summary">
    <w:name w:val="entry-summary"/>
    <w:basedOn w:val="a"/>
    <w:pPr>
      <w:spacing w:before="100" w:beforeAutospacing="1" w:after="100" w:afterAutospacing="1"/>
    </w:pPr>
  </w:style>
  <w:style w:type="paragraph" w:customStyle="1" w:styleId="entry-title">
    <w:name w:val="entry-title"/>
    <w:basedOn w:val="a"/>
    <w:pPr>
      <w:spacing w:before="100" w:beforeAutospacing="1" w:after="100" w:afterAutospacing="1"/>
    </w:pPr>
  </w:style>
  <w:style w:type="paragraph" w:customStyle="1" w:styleId="block">
    <w:name w:val="block"/>
    <w:basedOn w:val="a"/>
    <w:pPr>
      <w:spacing w:before="100" w:beforeAutospacing="1" w:after="100" w:afterAutospacing="1"/>
    </w:pPr>
  </w:style>
  <w:style w:type="paragraph" w:customStyle="1" w:styleId="column">
    <w:name w:val="column"/>
    <w:basedOn w:val="a"/>
    <w:pPr>
      <w:spacing w:before="100" w:beforeAutospacing="1" w:after="100" w:afterAutospacing="1"/>
    </w:pPr>
  </w:style>
  <w:style w:type="paragraph" w:customStyle="1" w:styleId="column-title">
    <w:name w:val="column-title"/>
    <w:basedOn w:val="a"/>
    <w:pPr>
      <w:spacing w:before="100" w:beforeAutospacing="1" w:after="100" w:afterAutospacing="1"/>
    </w:pPr>
  </w:style>
  <w:style w:type="paragraph" w:customStyle="1" w:styleId="content">
    <w:name w:val="content"/>
    <w:basedOn w:val="a"/>
    <w:pPr>
      <w:spacing w:before="100" w:beforeAutospacing="1" w:after="100" w:afterAutospacing="1"/>
    </w:pPr>
  </w:style>
  <w:style w:type="paragraph" w:customStyle="1" w:styleId="form-item-panes-payment-payment-method">
    <w:name w:val="form-item-panes-payment-payment-method"/>
    <w:basedOn w:val="a"/>
    <w:pPr>
      <w:spacing w:before="100" w:beforeAutospacing="1" w:after="100" w:afterAutospacing="1"/>
    </w:pPr>
  </w:style>
  <w:style w:type="paragraph" w:customStyle="1" w:styleId="form-type-checkbox">
    <w:name w:val="form-type-checkbox"/>
    <w:basedOn w:val="a"/>
    <w:pPr>
      <w:spacing w:before="100" w:beforeAutospacing="1" w:after="100" w:afterAutospacing="1"/>
    </w:pPr>
  </w:style>
  <w:style w:type="paragraph" w:customStyle="1" w:styleId="node-add-to-cart">
    <w:name w:val="node-add-to-cart"/>
    <w:basedOn w:val="a"/>
    <w:pPr>
      <w:shd w:val="clear" w:color="auto" w:fill="C19349"/>
      <w:spacing w:before="100" w:beforeAutospacing="1" w:after="100" w:afterAutospacing="1"/>
    </w:pPr>
    <w:rPr>
      <w:color w:val="FFFFFF"/>
    </w:rPr>
  </w:style>
  <w:style w:type="character" w:customStyle="1" w:styleId="summary">
    <w:name w:val="summary"/>
    <w:basedOn w:val="a0"/>
  </w:style>
  <w:style w:type="character" w:customStyle="1" w:styleId="icon">
    <w:name w:val="icon"/>
    <w:basedOn w:val="a0"/>
  </w:style>
  <w:style w:type="paragraph" w:customStyle="1" w:styleId="expanded">
    <w:name w:val="expanded"/>
    <w:basedOn w:val="a"/>
  </w:style>
  <w:style w:type="paragraph" w:customStyle="1" w:styleId="collapsed">
    <w:name w:val="collapsed"/>
    <w:basedOn w:val="a"/>
  </w:style>
  <w:style w:type="paragraph" w:customStyle="1" w:styleId="leaf">
    <w:name w:val="leaf"/>
    <w:basedOn w:val="a"/>
  </w:style>
  <w:style w:type="paragraph" w:customStyle="1" w:styleId="selected">
    <w:name w:val="selected"/>
    <w:basedOn w:val="a"/>
    <w:pPr>
      <w:spacing w:before="100" w:beforeAutospacing="1" w:after="100" w:afterAutospacing="1"/>
    </w:pPr>
  </w:style>
  <w:style w:type="paragraph" w:customStyle="1" w:styleId="grippie1">
    <w:name w:val="grippie1"/>
    <w:basedOn w:val="a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handle1">
    <w:name w:val="handle1"/>
    <w:basedOn w:val="a"/>
    <w:pPr>
      <w:ind w:left="120" w:right="120"/>
    </w:pPr>
  </w:style>
  <w:style w:type="paragraph" w:customStyle="1" w:styleId="bar1">
    <w:name w:val="bar1"/>
    <w:basedOn w:val="a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CCCCCC"/>
      <w:ind w:left="48" w:right="48"/>
    </w:pPr>
  </w:style>
  <w:style w:type="paragraph" w:customStyle="1" w:styleId="filled1">
    <w:name w:val="filled1"/>
    <w:basedOn w:val="a"/>
    <w:pPr>
      <w:shd w:val="clear" w:color="auto" w:fill="0072B9"/>
      <w:spacing w:before="100" w:beforeAutospacing="1" w:after="100" w:afterAutospacing="1"/>
    </w:pPr>
  </w:style>
  <w:style w:type="paragraph" w:customStyle="1" w:styleId="throbber1">
    <w:name w:val="throbber1"/>
    <w:basedOn w:val="a"/>
    <w:pPr>
      <w:spacing w:before="30" w:after="30"/>
      <w:ind w:left="30" w:right="30"/>
    </w:pPr>
  </w:style>
  <w:style w:type="paragraph" w:customStyle="1" w:styleId="message1">
    <w:name w:val="message1"/>
    <w:basedOn w:val="a"/>
    <w:pPr>
      <w:spacing w:before="100" w:beforeAutospacing="1" w:after="100" w:afterAutospacing="1"/>
    </w:pPr>
  </w:style>
  <w:style w:type="paragraph" w:customStyle="1" w:styleId="throbber2">
    <w:name w:val="throbber2"/>
    <w:basedOn w:val="a"/>
    <w:pPr>
      <w:ind w:left="30" w:right="30"/>
    </w:pPr>
  </w:style>
  <w:style w:type="paragraph" w:customStyle="1" w:styleId="fieldset-wrapper1">
    <w:name w:val="fieldset-wrapper1"/>
    <w:basedOn w:val="a"/>
    <w:pPr>
      <w:spacing w:before="375" w:after="100" w:afterAutospacing="1"/>
    </w:pPr>
  </w:style>
  <w:style w:type="paragraph" w:customStyle="1" w:styleId="js-hide1">
    <w:name w:val="js-hide1"/>
    <w:basedOn w:val="a"/>
    <w:pPr>
      <w:spacing w:before="100" w:beforeAutospacing="1" w:after="100" w:afterAutospacing="1"/>
    </w:pPr>
    <w:rPr>
      <w:vanish/>
    </w:rPr>
  </w:style>
  <w:style w:type="paragraph" w:customStyle="1" w:styleId="expanded1">
    <w:name w:val="expanded1"/>
    <w:basedOn w:val="a"/>
  </w:style>
  <w:style w:type="paragraph" w:customStyle="1" w:styleId="collapsed1">
    <w:name w:val="collapsed1"/>
    <w:basedOn w:val="a"/>
  </w:style>
  <w:style w:type="paragraph" w:customStyle="1" w:styleId="leaf1">
    <w:name w:val="leaf1"/>
    <w:basedOn w:val="a"/>
  </w:style>
  <w:style w:type="paragraph" w:customStyle="1" w:styleId="error1">
    <w:name w:val="error1"/>
    <w:basedOn w:val="a"/>
    <w:pPr>
      <w:spacing w:before="100" w:beforeAutospacing="1" w:after="100" w:afterAutospacing="1"/>
    </w:pPr>
    <w:rPr>
      <w:color w:val="333333"/>
    </w:rPr>
  </w:style>
  <w:style w:type="paragraph" w:customStyle="1" w:styleId="title1">
    <w:name w:val="title1"/>
    <w:basedOn w:val="a"/>
    <w:pPr>
      <w:spacing w:before="100" w:beforeAutospacing="1" w:after="100" w:afterAutospacing="1"/>
    </w:pPr>
    <w:rPr>
      <w:b/>
      <w:bCs/>
    </w:rPr>
  </w:style>
  <w:style w:type="paragraph" w:customStyle="1" w:styleId="form-item1">
    <w:name w:val="form-item1"/>
    <w:basedOn w:val="a"/>
  </w:style>
  <w:style w:type="paragraph" w:customStyle="1" w:styleId="form-item2">
    <w:name w:val="form-item2"/>
    <w:basedOn w:val="a"/>
  </w:style>
  <w:style w:type="paragraph" w:customStyle="1" w:styleId="description1">
    <w:name w:val="description1"/>
    <w:basedOn w:val="a"/>
    <w:pPr>
      <w:spacing w:before="100" w:beforeAutospacing="1" w:after="100" w:afterAutospacing="1"/>
    </w:pPr>
  </w:style>
  <w:style w:type="paragraph" w:customStyle="1" w:styleId="form-item3">
    <w:name w:val="form-item3"/>
    <w:basedOn w:val="a"/>
    <w:pPr>
      <w:spacing w:before="96" w:after="96"/>
    </w:pPr>
  </w:style>
  <w:style w:type="paragraph" w:customStyle="1" w:styleId="form-item4">
    <w:name w:val="form-item4"/>
    <w:basedOn w:val="a"/>
    <w:pPr>
      <w:spacing w:before="96" w:after="96"/>
    </w:pPr>
  </w:style>
  <w:style w:type="paragraph" w:customStyle="1" w:styleId="description2">
    <w:name w:val="description2"/>
    <w:basedOn w:val="a"/>
    <w:pPr>
      <w:spacing w:before="100" w:beforeAutospacing="1" w:after="100" w:afterAutospacing="1"/>
      <w:ind w:left="30"/>
    </w:pPr>
  </w:style>
  <w:style w:type="paragraph" w:customStyle="1" w:styleId="description3">
    <w:name w:val="description3"/>
    <w:basedOn w:val="a"/>
    <w:pPr>
      <w:spacing w:before="100" w:beforeAutospacing="1" w:after="100" w:afterAutospacing="1"/>
      <w:ind w:left="30"/>
    </w:pPr>
  </w:style>
  <w:style w:type="paragraph" w:customStyle="1" w:styleId="pager1">
    <w:name w:val="pager1"/>
    <w:basedOn w:val="a"/>
    <w:pPr>
      <w:spacing w:before="150" w:after="150"/>
      <w:ind w:left="150" w:right="150"/>
      <w:jc w:val="center"/>
    </w:pPr>
  </w:style>
  <w:style w:type="paragraph" w:customStyle="1" w:styleId="selected1">
    <w:name w:val="selected1"/>
    <w:basedOn w:val="a"/>
    <w:pPr>
      <w:shd w:val="clear" w:color="auto" w:fill="0072B9"/>
      <w:spacing w:before="100" w:beforeAutospacing="1" w:after="100" w:afterAutospacing="1"/>
    </w:pPr>
    <w:rPr>
      <w:color w:val="FFFFFF"/>
    </w:rPr>
  </w:style>
  <w:style w:type="character" w:customStyle="1" w:styleId="summary1">
    <w:name w:val="summary1"/>
    <w:basedOn w:val="a0"/>
    <w:rPr>
      <w:color w:val="999999"/>
      <w:sz w:val="22"/>
      <w:szCs w:val="22"/>
    </w:rPr>
  </w:style>
  <w:style w:type="paragraph" w:customStyle="1" w:styleId="field-label1">
    <w:name w:val="field-label1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field-multiple-table1">
    <w:name w:val="field-multiple-table1"/>
    <w:basedOn w:val="a"/>
  </w:style>
  <w:style w:type="paragraph" w:customStyle="1" w:styleId="field-add-more-submit1">
    <w:name w:val="field-add-more-submit1"/>
    <w:basedOn w:val="a"/>
    <w:pPr>
      <w:spacing w:before="120"/>
    </w:pPr>
  </w:style>
  <w:style w:type="paragraph" w:customStyle="1" w:styleId="node1">
    <w:name w:val="node1"/>
    <w:basedOn w:val="a"/>
    <w:pPr>
      <w:shd w:val="clear" w:color="auto" w:fill="FFFFEA"/>
      <w:spacing w:before="300" w:after="300"/>
    </w:pPr>
  </w:style>
  <w:style w:type="paragraph" w:customStyle="1" w:styleId="title2">
    <w:name w:val="title2"/>
    <w:basedOn w:val="a"/>
    <w:pPr>
      <w:spacing w:after="100" w:afterAutospacing="1"/>
    </w:pPr>
    <w:rPr>
      <w:sz w:val="29"/>
      <w:szCs w:val="29"/>
    </w:rPr>
  </w:style>
  <w:style w:type="paragraph" w:customStyle="1" w:styleId="search-snippet-info1">
    <w:name w:val="search-snippet-info1"/>
    <w:basedOn w:val="a"/>
    <w:pPr>
      <w:spacing w:after="100" w:afterAutospacing="1"/>
    </w:pPr>
  </w:style>
  <w:style w:type="paragraph" w:customStyle="1" w:styleId="search-info1">
    <w:name w:val="search-info1"/>
    <w:basedOn w:val="a"/>
    <w:pPr>
      <w:spacing w:after="100" w:afterAutospacing="1"/>
    </w:pPr>
    <w:rPr>
      <w:sz w:val="20"/>
      <w:szCs w:val="20"/>
    </w:rPr>
  </w:style>
  <w:style w:type="paragraph" w:customStyle="1" w:styleId="criterion1">
    <w:name w:val="criterion1"/>
    <w:basedOn w:val="a"/>
    <w:pPr>
      <w:spacing w:before="100" w:beforeAutospacing="1" w:after="100" w:afterAutospacing="1"/>
      <w:ind w:right="480"/>
    </w:pPr>
  </w:style>
  <w:style w:type="paragraph" w:customStyle="1" w:styleId="action1">
    <w:name w:val="action1"/>
    <w:basedOn w:val="a"/>
    <w:pPr>
      <w:spacing w:before="100" w:beforeAutospacing="1" w:after="100" w:afterAutospacing="1"/>
    </w:pPr>
  </w:style>
  <w:style w:type="paragraph" w:customStyle="1" w:styleId="form-item5">
    <w:name w:val="form-item5"/>
    <w:basedOn w:val="a"/>
    <w:pPr>
      <w:spacing w:before="30" w:after="240"/>
    </w:pPr>
  </w:style>
  <w:style w:type="paragraph" w:customStyle="1" w:styleId="form-item6">
    <w:name w:val="form-item6"/>
    <w:basedOn w:val="a"/>
    <w:pPr>
      <w:spacing w:before="30" w:after="240"/>
    </w:pPr>
  </w:style>
  <w:style w:type="paragraph" w:customStyle="1" w:styleId="form-item7">
    <w:name w:val="form-item7"/>
    <w:basedOn w:val="a"/>
    <w:pPr>
      <w:spacing w:before="30" w:after="240"/>
    </w:pPr>
  </w:style>
  <w:style w:type="paragraph" w:customStyle="1" w:styleId="date-padding1">
    <w:name w:val="date-padding1"/>
    <w:basedOn w:val="a"/>
    <w:pPr>
      <w:spacing w:before="100" w:beforeAutospacing="1" w:after="100" w:afterAutospacing="1"/>
    </w:pPr>
  </w:style>
  <w:style w:type="paragraph" w:customStyle="1" w:styleId="form-type-date-select1">
    <w:name w:val="form-type-date-select1"/>
    <w:basedOn w:val="a"/>
    <w:pPr>
      <w:spacing w:before="100" w:beforeAutospacing="1" w:after="100" w:afterAutospacing="1"/>
    </w:pPr>
  </w:style>
  <w:style w:type="paragraph" w:customStyle="1" w:styleId="form-item8">
    <w:name w:val="form-item8"/>
    <w:basedOn w:val="a"/>
    <w:pPr>
      <w:spacing w:before="30"/>
    </w:pPr>
  </w:style>
  <w:style w:type="paragraph" w:customStyle="1" w:styleId="form-item9">
    <w:name w:val="form-item9"/>
    <w:basedOn w:val="a"/>
    <w:pPr>
      <w:spacing w:before="30" w:after="30"/>
    </w:pPr>
  </w:style>
  <w:style w:type="paragraph" w:customStyle="1" w:styleId="form-item10">
    <w:name w:val="form-item10"/>
    <w:basedOn w:val="a"/>
    <w:pPr>
      <w:spacing w:before="30" w:after="240"/>
      <w:ind w:right="240"/>
    </w:pPr>
  </w:style>
  <w:style w:type="paragraph" w:customStyle="1" w:styleId="line-item-table1">
    <w:name w:val="line-item-table1"/>
    <w:basedOn w:val="a"/>
    <w:pPr>
      <w:spacing w:before="100" w:beforeAutospacing="1" w:after="100" w:afterAutospacing="1"/>
    </w:pPr>
  </w:style>
  <w:style w:type="paragraph" w:customStyle="1" w:styleId="form-remove1">
    <w:name w:val="form-remove1"/>
    <w:basedOn w:val="a"/>
    <w:pPr>
      <w:spacing w:before="60" w:after="100" w:afterAutospacing="1"/>
    </w:pPr>
  </w:style>
  <w:style w:type="paragraph" w:customStyle="1" w:styleId="date1">
    <w:name w:val="date1"/>
    <w:basedOn w:val="a"/>
    <w:pPr>
      <w:spacing w:before="100" w:beforeAutospacing="1" w:after="100" w:afterAutospacing="1"/>
      <w:jc w:val="center"/>
    </w:pPr>
  </w:style>
  <w:style w:type="paragraph" w:customStyle="1" w:styleId="user1">
    <w:name w:val="user1"/>
    <w:basedOn w:val="a"/>
    <w:pPr>
      <w:spacing w:before="100" w:beforeAutospacing="1" w:after="100" w:afterAutospacing="1"/>
      <w:jc w:val="center"/>
    </w:pPr>
  </w:style>
  <w:style w:type="paragraph" w:customStyle="1" w:styleId="notified1">
    <w:name w:val="notified1"/>
    <w:basedOn w:val="a"/>
    <w:pPr>
      <w:spacing w:before="100" w:beforeAutospacing="1" w:after="100" w:afterAutospacing="1"/>
      <w:jc w:val="center"/>
    </w:pPr>
  </w:style>
  <w:style w:type="paragraph" w:customStyle="1" w:styleId="status1">
    <w:name w:val="status1"/>
    <w:basedOn w:val="a"/>
    <w:pPr>
      <w:spacing w:before="100" w:beforeAutospacing="1" w:after="100" w:afterAutospacing="1"/>
      <w:jc w:val="center"/>
    </w:pPr>
  </w:style>
  <w:style w:type="paragraph" w:customStyle="1" w:styleId="message2">
    <w:name w:val="message2"/>
    <w:basedOn w:val="a"/>
    <w:pPr>
      <w:spacing w:before="100" w:beforeAutospacing="1" w:after="100" w:afterAutospacing="1"/>
    </w:pPr>
  </w:style>
  <w:style w:type="paragraph" w:customStyle="1" w:styleId="oet-label1">
    <w:name w:val="oet-label1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form-item11">
    <w:name w:val="form-item11"/>
    <w:basedOn w:val="a"/>
    <w:pPr>
      <w:spacing w:before="30" w:after="240"/>
    </w:pPr>
  </w:style>
  <w:style w:type="paragraph" w:customStyle="1" w:styleId="li-title1">
    <w:name w:val="li-title1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li-amount1">
    <w:name w:val="li-amount1"/>
    <w:basedOn w:val="a"/>
    <w:pPr>
      <w:spacing w:before="100" w:beforeAutospacing="1" w:after="100" w:afterAutospacing="1"/>
      <w:jc w:val="right"/>
    </w:pPr>
  </w:style>
  <w:style w:type="paragraph" w:customStyle="1" w:styleId="form-item12">
    <w:name w:val="form-item12"/>
    <w:basedOn w:val="a"/>
    <w:pPr>
      <w:spacing w:before="30" w:after="240"/>
    </w:pPr>
  </w:style>
  <w:style w:type="paragraph" w:customStyle="1" w:styleId="product-description1">
    <w:name w:val="product-description1"/>
    <w:basedOn w:val="a"/>
    <w:pPr>
      <w:spacing w:before="100" w:beforeAutospacing="1" w:after="100" w:afterAutospacing="1"/>
    </w:pPr>
    <w:rPr>
      <w:sz w:val="17"/>
      <w:szCs w:val="17"/>
    </w:rPr>
  </w:style>
  <w:style w:type="paragraph" w:customStyle="1" w:styleId="form-submit1">
    <w:name w:val="form-submit1"/>
    <w:basedOn w:val="a"/>
  </w:style>
  <w:style w:type="paragraph" w:customStyle="1" w:styleId="form-type-checkbox1">
    <w:name w:val="form-type-checkbox1"/>
    <w:basedOn w:val="a"/>
    <w:pPr>
      <w:spacing w:before="100" w:beforeAutospacing="1" w:after="100" w:afterAutospacing="1"/>
    </w:pPr>
  </w:style>
  <w:style w:type="paragraph" w:customStyle="1" w:styleId="form-submit2">
    <w:name w:val="form-submit2"/>
    <w:basedOn w:val="a"/>
  </w:style>
  <w:style w:type="paragraph" w:customStyle="1" w:styleId="form-item13">
    <w:name w:val="form-item13"/>
    <w:basedOn w:val="a"/>
  </w:style>
  <w:style w:type="paragraph" w:customStyle="1" w:styleId="form-item14">
    <w:name w:val="form-item14"/>
    <w:basedOn w:val="a"/>
    <w:pPr>
      <w:spacing w:before="30" w:after="240"/>
    </w:pPr>
  </w:style>
  <w:style w:type="paragraph" w:customStyle="1" w:styleId="form-item15">
    <w:name w:val="form-item15"/>
    <w:basedOn w:val="a"/>
    <w:pPr>
      <w:spacing w:before="30" w:after="240"/>
      <w:ind w:right="240"/>
    </w:pPr>
  </w:style>
  <w:style w:type="paragraph" w:customStyle="1" w:styleId="form-item16">
    <w:name w:val="form-item16"/>
    <w:basedOn w:val="a"/>
    <w:pPr>
      <w:spacing w:before="30" w:after="30"/>
    </w:pPr>
  </w:style>
  <w:style w:type="character" w:customStyle="1" w:styleId="icon1">
    <w:name w:val="icon1"/>
    <w:basedOn w:val="a0"/>
    <w:rPr>
      <w:shd w:val="clear" w:color="auto" w:fill="auto"/>
    </w:rPr>
  </w:style>
  <w:style w:type="character" w:customStyle="1" w:styleId="icon2">
    <w:name w:val="icon2"/>
    <w:basedOn w:val="a0"/>
    <w:rPr>
      <w:shd w:val="clear" w:color="auto" w:fill="auto"/>
    </w:rPr>
  </w:style>
  <w:style w:type="character" w:customStyle="1" w:styleId="icon3">
    <w:name w:val="icon3"/>
    <w:basedOn w:val="a0"/>
    <w:rPr>
      <w:shd w:val="clear" w:color="auto" w:fill="auto"/>
    </w:rPr>
  </w:style>
  <w:style w:type="character" w:customStyle="1" w:styleId="icon4">
    <w:name w:val="icon4"/>
    <w:basedOn w:val="a0"/>
    <w:rPr>
      <w:shd w:val="clear" w:color="auto" w:fill="auto"/>
    </w:rPr>
  </w:style>
  <w:style w:type="character" w:customStyle="1" w:styleId="icon5">
    <w:name w:val="icon5"/>
    <w:basedOn w:val="a0"/>
    <w:rPr>
      <w:shd w:val="clear" w:color="auto" w:fill="auto"/>
    </w:rPr>
  </w:style>
  <w:style w:type="paragraph" w:customStyle="1" w:styleId="form-item17">
    <w:name w:val="form-item17"/>
    <w:basedOn w:val="a"/>
  </w:style>
  <w:style w:type="paragraph" w:customStyle="1" w:styleId="form-item18">
    <w:name w:val="form-item18"/>
    <w:basedOn w:val="a"/>
  </w:style>
  <w:style w:type="paragraph" w:customStyle="1" w:styleId="form-item-name1">
    <w:name w:val="form-item-name1"/>
    <w:basedOn w:val="a"/>
    <w:pPr>
      <w:spacing w:before="100" w:beforeAutospacing="1" w:after="100" w:afterAutospacing="1"/>
      <w:ind w:right="240"/>
    </w:pPr>
  </w:style>
  <w:style w:type="paragraph" w:customStyle="1" w:styleId="user-picture1">
    <w:name w:val="user-picture1"/>
    <w:basedOn w:val="a"/>
    <w:pPr>
      <w:spacing w:after="240"/>
      <w:ind w:right="240"/>
    </w:pPr>
  </w:style>
  <w:style w:type="paragraph" w:customStyle="1" w:styleId="views-exposed-widget1">
    <w:name w:val="views-exposed-widget1"/>
    <w:basedOn w:val="a"/>
    <w:pPr>
      <w:spacing w:before="100" w:beforeAutospacing="1" w:after="100" w:afterAutospacing="1"/>
    </w:pPr>
  </w:style>
  <w:style w:type="paragraph" w:customStyle="1" w:styleId="form-submit3">
    <w:name w:val="form-submit3"/>
    <w:basedOn w:val="a"/>
    <w:pPr>
      <w:spacing w:before="384"/>
      <w:ind w:left="75" w:right="75"/>
    </w:pPr>
  </w:style>
  <w:style w:type="paragraph" w:customStyle="1" w:styleId="form-item19">
    <w:name w:val="form-item19"/>
    <w:basedOn w:val="a"/>
  </w:style>
  <w:style w:type="paragraph" w:customStyle="1" w:styleId="form-submit4">
    <w:name w:val="form-submit4"/>
    <w:basedOn w:val="a"/>
    <w:pPr>
      <w:ind w:left="75" w:right="75"/>
    </w:pPr>
  </w:style>
  <w:style w:type="paragraph" w:customStyle="1" w:styleId="nav-toggle1">
    <w:name w:val="nav-toggle1"/>
    <w:basedOn w:val="a"/>
    <w:pPr>
      <w:spacing w:before="100" w:beforeAutospacing="1" w:after="100" w:afterAutospacing="1"/>
    </w:pPr>
    <w:rPr>
      <w:vanish/>
    </w:rPr>
  </w:style>
  <w:style w:type="paragraph" w:customStyle="1" w:styleId="expanded2">
    <w:name w:val="expanded2"/>
    <w:basedOn w:val="a"/>
    <w:rPr>
      <w:sz w:val="27"/>
      <w:szCs w:val="27"/>
    </w:rPr>
  </w:style>
  <w:style w:type="paragraph" w:customStyle="1" w:styleId="collapsed2">
    <w:name w:val="collapsed2"/>
    <w:basedOn w:val="a"/>
    <w:rPr>
      <w:sz w:val="27"/>
      <w:szCs w:val="27"/>
    </w:rPr>
  </w:style>
  <w:style w:type="paragraph" w:customStyle="1" w:styleId="leaf2">
    <w:name w:val="leaf2"/>
    <w:basedOn w:val="a"/>
    <w:rPr>
      <w:sz w:val="27"/>
      <w:szCs w:val="27"/>
    </w:rPr>
  </w:style>
  <w:style w:type="paragraph" w:customStyle="1" w:styleId="nivo-controlnav1">
    <w:name w:val="nivo-controlnav1"/>
    <w:basedOn w:val="a"/>
    <w:pPr>
      <w:spacing w:before="100" w:beforeAutospacing="1" w:after="100" w:afterAutospacing="1"/>
    </w:pPr>
  </w:style>
  <w:style w:type="paragraph" w:customStyle="1" w:styleId="post1">
    <w:name w:val="post1"/>
    <w:basedOn w:val="a"/>
  </w:style>
  <w:style w:type="paragraph" w:customStyle="1" w:styleId="slide-image1">
    <w:name w:val="slide-image1"/>
    <w:basedOn w:val="a"/>
    <w:pPr>
      <w:shd w:val="clear" w:color="auto" w:fill="E9E9E9"/>
      <w:spacing w:before="100" w:beforeAutospacing="1" w:after="100" w:afterAutospacing="1"/>
    </w:pPr>
  </w:style>
  <w:style w:type="paragraph" w:customStyle="1" w:styleId="entry-header1">
    <w:name w:val="entry-header1"/>
    <w:basedOn w:val="a"/>
    <w:pPr>
      <w:spacing w:before="100" w:beforeAutospacing="1" w:after="100" w:afterAutospacing="1"/>
      <w:ind w:left="595"/>
    </w:pPr>
  </w:style>
  <w:style w:type="paragraph" w:customStyle="1" w:styleId="entry-summary1">
    <w:name w:val="entry-summary1"/>
    <w:basedOn w:val="a"/>
    <w:pPr>
      <w:spacing w:before="100" w:beforeAutospacing="1" w:after="100" w:afterAutospacing="1"/>
      <w:ind w:left="595"/>
    </w:pPr>
  </w:style>
  <w:style w:type="paragraph" w:customStyle="1" w:styleId="entry-title1">
    <w:name w:val="entry-title1"/>
    <w:basedOn w:val="a"/>
    <w:pPr>
      <w:spacing w:before="100" w:beforeAutospacing="1" w:after="225"/>
    </w:pPr>
  </w:style>
  <w:style w:type="paragraph" w:customStyle="1" w:styleId="content-sidebar-wrap1">
    <w:name w:val="content-sidebar-wrap1"/>
    <w:basedOn w:val="a"/>
    <w:pPr>
      <w:spacing w:before="100" w:beforeAutospacing="1" w:after="100" w:afterAutospacing="1"/>
    </w:pPr>
  </w:style>
  <w:style w:type="paragraph" w:customStyle="1" w:styleId="content-sidebar-wrap2">
    <w:name w:val="content-sidebar-wrap2"/>
    <w:basedOn w:val="a"/>
    <w:pPr>
      <w:spacing w:before="100" w:beforeAutospacing="1" w:after="100" w:afterAutospacing="1"/>
    </w:pPr>
  </w:style>
  <w:style w:type="paragraph" w:customStyle="1" w:styleId="content-sidebar-wrap3">
    <w:name w:val="content-sidebar-wrap3"/>
    <w:basedOn w:val="a"/>
    <w:pPr>
      <w:spacing w:before="100" w:beforeAutospacing="1" w:after="100" w:afterAutospacing="1"/>
    </w:pPr>
  </w:style>
  <w:style w:type="paragraph" w:customStyle="1" w:styleId="title3">
    <w:name w:val="title3"/>
    <w:basedOn w:val="a"/>
    <w:pPr>
      <w:spacing w:before="100" w:beforeAutospacing="1" w:after="100" w:afterAutospacing="1" w:line="480" w:lineRule="auto"/>
    </w:pPr>
    <w:rPr>
      <w:sz w:val="21"/>
      <w:szCs w:val="21"/>
    </w:rPr>
  </w:style>
  <w:style w:type="paragraph" w:customStyle="1" w:styleId="choices1">
    <w:name w:val="choices1"/>
    <w:basedOn w:val="a"/>
  </w:style>
  <w:style w:type="paragraph" w:customStyle="1" w:styleId="field-item1">
    <w:name w:val="field-item1"/>
    <w:basedOn w:val="a"/>
    <w:pPr>
      <w:ind w:right="240"/>
    </w:pPr>
  </w:style>
  <w:style w:type="paragraph" w:customStyle="1" w:styleId="fieldset-wrapper2">
    <w:name w:val="fieldset-wrapper2"/>
    <w:basedOn w:val="a"/>
    <w:pPr>
      <w:spacing w:after="100" w:afterAutospacing="1"/>
    </w:pPr>
  </w:style>
  <w:style w:type="paragraph" w:customStyle="1" w:styleId="form-item20">
    <w:name w:val="form-item20"/>
    <w:basedOn w:val="a"/>
    <w:pPr>
      <w:spacing w:before="30" w:after="240"/>
    </w:pPr>
  </w:style>
  <w:style w:type="paragraph" w:customStyle="1" w:styleId="block1">
    <w:name w:val="block1"/>
    <w:basedOn w:val="a"/>
  </w:style>
  <w:style w:type="paragraph" w:customStyle="1" w:styleId="column1">
    <w:name w:val="column1"/>
    <w:basedOn w:val="a"/>
    <w:pPr>
      <w:spacing w:before="1" w:after="1"/>
    </w:pPr>
  </w:style>
  <w:style w:type="paragraph" w:customStyle="1" w:styleId="column-title1">
    <w:name w:val="column-title1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column2">
    <w:name w:val="column2"/>
    <w:basedOn w:val="a"/>
    <w:pPr>
      <w:spacing w:after="1"/>
      <w:ind w:left="357"/>
    </w:pPr>
    <w:rPr>
      <w:color w:val="4E4B4B"/>
    </w:rPr>
  </w:style>
  <w:style w:type="paragraph" w:customStyle="1" w:styleId="column-title2">
    <w:name w:val="column-title2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text-center1">
    <w:name w:val="text-center1"/>
    <w:basedOn w:val="a"/>
    <w:pPr>
      <w:spacing w:before="100" w:beforeAutospacing="1" w:after="100" w:afterAutospacing="1"/>
      <w:jc w:val="center"/>
    </w:pPr>
  </w:style>
  <w:style w:type="paragraph" w:customStyle="1" w:styleId="text-right1">
    <w:name w:val="text-right1"/>
    <w:basedOn w:val="a"/>
    <w:pPr>
      <w:spacing w:before="100" w:beforeAutospacing="1" w:after="100" w:afterAutospacing="1"/>
      <w:jc w:val="right"/>
    </w:pPr>
  </w:style>
  <w:style w:type="paragraph" w:customStyle="1" w:styleId="field-name-field-image1">
    <w:name w:val="field-name-field-image1"/>
    <w:basedOn w:val="a"/>
    <w:pPr>
      <w:spacing w:before="100" w:beforeAutospacing="1" w:after="100" w:afterAutospacing="1"/>
    </w:pPr>
  </w:style>
  <w:style w:type="paragraph" w:customStyle="1" w:styleId="field-name-field-image2">
    <w:name w:val="field-name-field-image2"/>
    <w:basedOn w:val="a"/>
    <w:pPr>
      <w:spacing w:before="100" w:beforeAutospacing="1" w:after="100" w:afterAutospacing="1"/>
    </w:pPr>
  </w:style>
  <w:style w:type="paragraph" w:customStyle="1" w:styleId="title-package1">
    <w:name w:val="title-package1"/>
    <w:basedOn w:val="a"/>
    <w:pPr>
      <w:spacing w:before="100" w:beforeAutospacing="1" w:after="100" w:afterAutospacing="1"/>
    </w:pPr>
    <w:rPr>
      <w:color w:val="5E3F26"/>
      <w:sz w:val="30"/>
      <w:szCs w:val="30"/>
    </w:rPr>
  </w:style>
  <w:style w:type="paragraph" w:customStyle="1" w:styleId="content1">
    <w:name w:val="content1"/>
    <w:basedOn w:val="a"/>
    <w:pPr>
      <w:spacing w:after="100" w:afterAutospacing="1"/>
    </w:pPr>
  </w:style>
  <w:style w:type="paragraph" w:customStyle="1" w:styleId="form-text1">
    <w:name w:val="form-text1"/>
    <w:basedOn w:val="a"/>
    <w:pPr>
      <w:pBdr>
        <w:top w:val="single" w:sz="6" w:space="6" w:color="C7C7C7"/>
        <w:left w:val="single" w:sz="6" w:space="6" w:color="C7C7C7"/>
        <w:bottom w:val="single" w:sz="6" w:space="6" w:color="C7C7C7"/>
        <w:right w:val="single" w:sz="6" w:space="6" w:color="C7C7C7"/>
      </w:pBdr>
      <w:spacing w:before="100" w:beforeAutospacing="1" w:after="100" w:afterAutospacing="1"/>
      <w:ind w:right="75"/>
    </w:pPr>
  </w:style>
  <w:style w:type="paragraph" w:customStyle="1" w:styleId="form-submit5">
    <w:name w:val="form-submit5"/>
    <w:basedOn w:val="a"/>
    <w:pPr>
      <w:spacing w:before="75" w:after="75"/>
      <w:ind w:left="75" w:right="75" w:hanging="18913"/>
    </w:pPr>
  </w:style>
  <w:style w:type="paragraph" w:customStyle="1" w:styleId="form-actions1">
    <w:name w:val="form-actions1"/>
    <w:basedOn w:val="a"/>
    <w:pPr>
      <w:spacing w:before="240" w:after="240"/>
    </w:pPr>
  </w:style>
  <w:style w:type="paragraph" w:customStyle="1" w:styleId="text-download1">
    <w:name w:val="text-download1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views-field-changed1">
    <w:name w:val="views-field-changed1"/>
    <w:basedOn w:val="a"/>
    <w:pPr>
      <w:spacing w:before="100" w:beforeAutospacing="1" w:after="100" w:afterAutospacing="1"/>
    </w:pPr>
  </w:style>
  <w:style w:type="paragraph" w:customStyle="1" w:styleId="field-name-uc-product-image1">
    <w:name w:val="field-name-uc-product-image1"/>
    <w:basedOn w:val="a"/>
    <w:pPr>
      <w:pBdr>
        <w:top w:val="double" w:sz="6" w:space="4" w:color="EDEDED"/>
        <w:left w:val="double" w:sz="6" w:space="0" w:color="EDEDED"/>
        <w:bottom w:val="double" w:sz="6" w:space="0" w:color="EDEDED"/>
        <w:right w:val="double" w:sz="6" w:space="0" w:color="EDEDED"/>
      </w:pBdr>
      <w:shd w:val="clear" w:color="auto" w:fill="FBFBFB"/>
      <w:spacing w:before="100" w:beforeAutospacing="1" w:after="100" w:afterAutospacing="1"/>
      <w:ind w:left="300"/>
      <w:jc w:val="center"/>
    </w:pPr>
  </w:style>
  <w:style w:type="paragraph" w:customStyle="1" w:styleId="field-name-body1">
    <w:name w:val="field-name-body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form-actions2">
    <w:name w:val="form-actions2"/>
    <w:basedOn w:val="a"/>
    <w:pPr>
      <w:spacing w:after="240"/>
    </w:pPr>
  </w:style>
  <w:style w:type="paragraph" w:customStyle="1" w:styleId="views-row1">
    <w:name w:val="views-row1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row2">
    <w:name w:val="views-row2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field-field-count1">
    <w:name w:val="views-field-field-count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field-count2">
    <w:name w:val="views-field-field-count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uc-product-image1">
    <w:name w:val="views-field-uc-product-image1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uc-product-image2">
    <w:name w:val="views-field-uc-product-image2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1">
    <w:name w:val="views-field-view-node1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2">
    <w:name w:val="views-field-view-node2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sell-price1">
    <w:name w:val="views-field-sell-price1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views-field-sell-price2">
    <w:name w:val="views-field-sell-price2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form-actions3">
    <w:name w:val="form-actions3"/>
    <w:basedOn w:val="a"/>
  </w:style>
  <w:style w:type="paragraph" w:customStyle="1" w:styleId="form-actions4">
    <w:name w:val="form-actions4"/>
    <w:basedOn w:val="a"/>
  </w:style>
  <w:style w:type="paragraph" w:customStyle="1" w:styleId="form-item-panes-payment-payment-method1">
    <w:name w:val="form-item-panes-payment-payment-method1"/>
    <w:basedOn w:val="a"/>
    <w:pPr>
      <w:spacing w:before="100" w:beforeAutospacing="1" w:after="100" w:afterAutospacing="1"/>
    </w:pPr>
    <w:rPr>
      <w:color w:val="0174B8"/>
      <w:sz w:val="27"/>
      <w:szCs w:val="27"/>
    </w:rPr>
  </w:style>
  <w:style w:type="paragraph" w:customStyle="1" w:styleId="views-field-buyitnowbutton1">
    <w:name w:val="views-field-buyitnowbutton1"/>
    <w:basedOn w:val="a"/>
    <w:pPr>
      <w:spacing w:before="100" w:beforeAutospacing="1" w:after="100" w:afterAutospacing="1"/>
    </w:pPr>
  </w:style>
  <w:style w:type="paragraph" w:customStyle="1" w:styleId="views-row3">
    <w:name w:val="views-row3"/>
    <w:basedOn w:val="a"/>
    <w:pPr>
      <w:spacing w:before="100" w:beforeAutospacing="1" w:after="100" w:afterAutospacing="1"/>
    </w:pPr>
  </w:style>
  <w:style w:type="paragraph" w:customStyle="1" w:styleId="form-actions5">
    <w:name w:val="form-actions5"/>
    <w:basedOn w:val="a"/>
  </w:style>
  <w:style w:type="paragraph" w:customStyle="1" w:styleId="views-field-field-package1">
    <w:name w:val="views-field-field-package1"/>
    <w:basedOn w:val="a"/>
    <w:pPr>
      <w:spacing w:before="100" w:beforeAutospacing="1" w:after="100" w:afterAutospacing="1"/>
    </w:pPr>
    <w:rPr>
      <w:b/>
      <w:bCs/>
    </w:rPr>
  </w:style>
  <w:style w:type="paragraph" w:customStyle="1" w:styleId="views-field-sell-price3">
    <w:name w:val="views-field-sell-price3"/>
    <w:basedOn w:val="a"/>
    <w:pPr>
      <w:spacing w:before="100" w:beforeAutospacing="1" w:after="100" w:afterAutospacing="1"/>
      <w:jc w:val="right"/>
    </w:pPr>
    <w:rPr>
      <w:b/>
      <w:bCs/>
      <w:color w:val="DA8A20"/>
      <w:sz w:val="30"/>
      <w:szCs w:val="30"/>
    </w:rPr>
  </w:style>
  <w:style w:type="paragraph" w:customStyle="1" w:styleId="views-field-buyitnowbutton2">
    <w:name w:val="views-field-buyitnowbutton2"/>
    <w:basedOn w:val="a"/>
    <w:pPr>
      <w:spacing w:before="100" w:beforeAutospacing="1" w:after="100" w:afterAutospacing="1"/>
    </w:pPr>
  </w:style>
  <w:style w:type="paragraph" w:customStyle="1" w:styleId="form-actions6">
    <w:name w:val="form-actions6"/>
    <w:basedOn w:val="a"/>
    <w:pPr>
      <w:spacing w:after="240"/>
    </w:pPr>
  </w:style>
  <w:style w:type="paragraph" w:customStyle="1" w:styleId="cart-block-items1">
    <w:name w:val="cart-block-items1"/>
    <w:basedOn w:val="a"/>
    <w:pPr>
      <w:spacing w:before="100" w:beforeAutospacing="1" w:after="100" w:afterAutospacing="1" w:line="264" w:lineRule="atLeast"/>
    </w:pPr>
    <w:rPr>
      <w:sz w:val="21"/>
      <w:szCs w:val="21"/>
    </w:rPr>
  </w:style>
  <w:style w:type="paragraph" w:customStyle="1" w:styleId="grippie2">
    <w:name w:val="grippie2"/>
    <w:basedOn w:val="a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handle2">
    <w:name w:val="handle2"/>
    <w:basedOn w:val="a"/>
    <w:pPr>
      <w:ind w:left="120" w:right="120"/>
    </w:pPr>
  </w:style>
  <w:style w:type="paragraph" w:customStyle="1" w:styleId="bar2">
    <w:name w:val="bar2"/>
    <w:basedOn w:val="a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CCCCCC"/>
      <w:ind w:left="48" w:right="48"/>
    </w:pPr>
  </w:style>
  <w:style w:type="paragraph" w:customStyle="1" w:styleId="filled2">
    <w:name w:val="filled2"/>
    <w:basedOn w:val="a"/>
    <w:pPr>
      <w:shd w:val="clear" w:color="auto" w:fill="0072B9"/>
      <w:spacing w:before="100" w:beforeAutospacing="1" w:after="100" w:afterAutospacing="1"/>
    </w:pPr>
  </w:style>
  <w:style w:type="paragraph" w:customStyle="1" w:styleId="throbber3">
    <w:name w:val="throbber3"/>
    <w:basedOn w:val="a"/>
    <w:pPr>
      <w:spacing w:before="30" w:after="30"/>
      <w:ind w:left="30" w:right="30"/>
    </w:pPr>
  </w:style>
  <w:style w:type="paragraph" w:customStyle="1" w:styleId="message3">
    <w:name w:val="message3"/>
    <w:basedOn w:val="a"/>
    <w:pPr>
      <w:spacing w:before="100" w:beforeAutospacing="1" w:after="100" w:afterAutospacing="1"/>
    </w:pPr>
  </w:style>
  <w:style w:type="paragraph" w:customStyle="1" w:styleId="throbber4">
    <w:name w:val="throbber4"/>
    <w:basedOn w:val="a"/>
    <w:pPr>
      <w:ind w:left="30" w:right="30"/>
    </w:pPr>
  </w:style>
  <w:style w:type="paragraph" w:customStyle="1" w:styleId="fieldset-wrapper3">
    <w:name w:val="fieldset-wrapper3"/>
    <w:basedOn w:val="a"/>
    <w:pPr>
      <w:spacing w:before="375" w:after="100" w:afterAutospacing="1"/>
    </w:pPr>
  </w:style>
  <w:style w:type="paragraph" w:customStyle="1" w:styleId="js-hide2">
    <w:name w:val="js-hide2"/>
    <w:basedOn w:val="a"/>
    <w:pPr>
      <w:spacing w:before="100" w:beforeAutospacing="1" w:after="100" w:afterAutospacing="1"/>
    </w:pPr>
    <w:rPr>
      <w:vanish/>
    </w:rPr>
  </w:style>
  <w:style w:type="paragraph" w:customStyle="1" w:styleId="expanded3">
    <w:name w:val="expanded3"/>
    <w:basedOn w:val="a"/>
  </w:style>
  <w:style w:type="paragraph" w:customStyle="1" w:styleId="collapsed3">
    <w:name w:val="collapsed3"/>
    <w:basedOn w:val="a"/>
  </w:style>
  <w:style w:type="paragraph" w:customStyle="1" w:styleId="leaf3">
    <w:name w:val="leaf3"/>
    <w:basedOn w:val="a"/>
  </w:style>
  <w:style w:type="paragraph" w:customStyle="1" w:styleId="error2">
    <w:name w:val="error2"/>
    <w:basedOn w:val="a"/>
    <w:pPr>
      <w:spacing w:before="100" w:beforeAutospacing="1" w:after="100" w:afterAutospacing="1"/>
    </w:pPr>
    <w:rPr>
      <w:color w:val="333333"/>
    </w:rPr>
  </w:style>
  <w:style w:type="paragraph" w:customStyle="1" w:styleId="title4">
    <w:name w:val="title4"/>
    <w:basedOn w:val="a"/>
    <w:pPr>
      <w:spacing w:before="100" w:beforeAutospacing="1" w:after="100" w:afterAutospacing="1"/>
    </w:pPr>
    <w:rPr>
      <w:b/>
      <w:bCs/>
    </w:rPr>
  </w:style>
  <w:style w:type="paragraph" w:customStyle="1" w:styleId="form-item21">
    <w:name w:val="form-item21"/>
    <w:basedOn w:val="a"/>
  </w:style>
  <w:style w:type="paragraph" w:customStyle="1" w:styleId="form-item22">
    <w:name w:val="form-item22"/>
    <w:basedOn w:val="a"/>
  </w:style>
  <w:style w:type="paragraph" w:customStyle="1" w:styleId="description4">
    <w:name w:val="description4"/>
    <w:basedOn w:val="a"/>
    <w:pPr>
      <w:spacing w:before="100" w:beforeAutospacing="1" w:after="100" w:afterAutospacing="1"/>
    </w:pPr>
  </w:style>
  <w:style w:type="paragraph" w:customStyle="1" w:styleId="form-item23">
    <w:name w:val="form-item23"/>
    <w:basedOn w:val="a"/>
    <w:pPr>
      <w:spacing w:before="96" w:after="96"/>
    </w:pPr>
  </w:style>
  <w:style w:type="paragraph" w:customStyle="1" w:styleId="form-item24">
    <w:name w:val="form-item24"/>
    <w:basedOn w:val="a"/>
    <w:pPr>
      <w:spacing w:before="96" w:after="96"/>
    </w:pPr>
  </w:style>
  <w:style w:type="paragraph" w:customStyle="1" w:styleId="description5">
    <w:name w:val="description5"/>
    <w:basedOn w:val="a"/>
    <w:pPr>
      <w:spacing w:before="100" w:beforeAutospacing="1" w:after="100" w:afterAutospacing="1"/>
      <w:ind w:left="30"/>
    </w:pPr>
  </w:style>
  <w:style w:type="paragraph" w:customStyle="1" w:styleId="description6">
    <w:name w:val="description6"/>
    <w:basedOn w:val="a"/>
    <w:pPr>
      <w:spacing w:before="100" w:beforeAutospacing="1" w:after="100" w:afterAutospacing="1"/>
      <w:ind w:left="30"/>
    </w:pPr>
  </w:style>
  <w:style w:type="paragraph" w:customStyle="1" w:styleId="pager2">
    <w:name w:val="pager2"/>
    <w:basedOn w:val="a"/>
    <w:pPr>
      <w:spacing w:before="150" w:after="150"/>
      <w:ind w:left="150" w:right="150"/>
      <w:jc w:val="center"/>
    </w:pPr>
  </w:style>
  <w:style w:type="paragraph" w:customStyle="1" w:styleId="selected2">
    <w:name w:val="selected2"/>
    <w:basedOn w:val="a"/>
    <w:pPr>
      <w:shd w:val="clear" w:color="auto" w:fill="0072B9"/>
      <w:spacing w:before="100" w:beforeAutospacing="1" w:after="100" w:afterAutospacing="1"/>
    </w:pPr>
    <w:rPr>
      <w:color w:val="FFFFFF"/>
    </w:rPr>
  </w:style>
  <w:style w:type="character" w:customStyle="1" w:styleId="summary2">
    <w:name w:val="summary2"/>
    <w:basedOn w:val="a0"/>
    <w:rPr>
      <w:color w:val="999999"/>
      <w:sz w:val="22"/>
      <w:szCs w:val="22"/>
    </w:rPr>
  </w:style>
  <w:style w:type="paragraph" w:customStyle="1" w:styleId="field-label2">
    <w:name w:val="field-label2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field-multiple-table2">
    <w:name w:val="field-multiple-table2"/>
    <w:basedOn w:val="a"/>
  </w:style>
  <w:style w:type="paragraph" w:customStyle="1" w:styleId="field-add-more-submit2">
    <w:name w:val="field-add-more-submit2"/>
    <w:basedOn w:val="a"/>
    <w:pPr>
      <w:spacing w:before="120"/>
    </w:pPr>
  </w:style>
  <w:style w:type="paragraph" w:customStyle="1" w:styleId="node2">
    <w:name w:val="node2"/>
    <w:basedOn w:val="a"/>
    <w:pPr>
      <w:shd w:val="clear" w:color="auto" w:fill="FFFFEA"/>
      <w:spacing w:before="300" w:after="300"/>
    </w:pPr>
  </w:style>
  <w:style w:type="paragraph" w:customStyle="1" w:styleId="title5">
    <w:name w:val="title5"/>
    <w:basedOn w:val="a"/>
    <w:pPr>
      <w:spacing w:after="100" w:afterAutospacing="1"/>
    </w:pPr>
    <w:rPr>
      <w:sz w:val="29"/>
      <w:szCs w:val="29"/>
    </w:rPr>
  </w:style>
  <w:style w:type="paragraph" w:customStyle="1" w:styleId="search-snippet-info2">
    <w:name w:val="search-snippet-info2"/>
    <w:basedOn w:val="a"/>
    <w:pPr>
      <w:spacing w:after="100" w:afterAutospacing="1"/>
    </w:pPr>
  </w:style>
  <w:style w:type="paragraph" w:customStyle="1" w:styleId="search-info2">
    <w:name w:val="search-info2"/>
    <w:basedOn w:val="a"/>
    <w:pPr>
      <w:spacing w:after="100" w:afterAutospacing="1"/>
    </w:pPr>
    <w:rPr>
      <w:sz w:val="20"/>
      <w:szCs w:val="20"/>
    </w:rPr>
  </w:style>
  <w:style w:type="paragraph" w:customStyle="1" w:styleId="criterion2">
    <w:name w:val="criterion2"/>
    <w:basedOn w:val="a"/>
    <w:pPr>
      <w:spacing w:before="100" w:beforeAutospacing="1" w:after="100" w:afterAutospacing="1"/>
      <w:ind w:right="480"/>
    </w:pPr>
  </w:style>
  <w:style w:type="paragraph" w:customStyle="1" w:styleId="action2">
    <w:name w:val="action2"/>
    <w:basedOn w:val="a"/>
    <w:pPr>
      <w:spacing w:before="100" w:beforeAutospacing="1" w:after="100" w:afterAutospacing="1"/>
    </w:pPr>
  </w:style>
  <w:style w:type="paragraph" w:customStyle="1" w:styleId="form-item25">
    <w:name w:val="form-item25"/>
    <w:basedOn w:val="a"/>
    <w:pPr>
      <w:spacing w:before="30" w:after="240"/>
    </w:pPr>
  </w:style>
  <w:style w:type="paragraph" w:customStyle="1" w:styleId="form-item26">
    <w:name w:val="form-item26"/>
    <w:basedOn w:val="a"/>
    <w:pPr>
      <w:spacing w:before="30" w:after="240"/>
    </w:pPr>
  </w:style>
  <w:style w:type="paragraph" w:customStyle="1" w:styleId="form-item27">
    <w:name w:val="form-item27"/>
    <w:basedOn w:val="a"/>
    <w:pPr>
      <w:spacing w:before="30" w:after="240"/>
    </w:pPr>
  </w:style>
  <w:style w:type="paragraph" w:customStyle="1" w:styleId="date-padding2">
    <w:name w:val="date-padding2"/>
    <w:basedOn w:val="a"/>
    <w:pPr>
      <w:spacing w:before="100" w:beforeAutospacing="1" w:after="100" w:afterAutospacing="1"/>
    </w:pPr>
  </w:style>
  <w:style w:type="paragraph" w:customStyle="1" w:styleId="form-type-date-select2">
    <w:name w:val="form-type-date-select2"/>
    <w:basedOn w:val="a"/>
    <w:pPr>
      <w:spacing w:before="100" w:beforeAutospacing="1" w:after="100" w:afterAutospacing="1"/>
    </w:pPr>
  </w:style>
  <w:style w:type="paragraph" w:customStyle="1" w:styleId="form-item28">
    <w:name w:val="form-item28"/>
    <w:basedOn w:val="a"/>
    <w:pPr>
      <w:spacing w:before="30"/>
    </w:pPr>
  </w:style>
  <w:style w:type="paragraph" w:customStyle="1" w:styleId="form-item29">
    <w:name w:val="form-item29"/>
    <w:basedOn w:val="a"/>
    <w:pPr>
      <w:spacing w:before="30" w:after="30"/>
    </w:pPr>
  </w:style>
  <w:style w:type="paragraph" w:customStyle="1" w:styleId="form-item30">
    <w:name w:val="form-item30"/>
    <w:basedOn w:val="a"/>
    <w:pPr>
      <w:spacing w:before="30" w:after="240"/>
      <w:ind w:right="240"/>
    </w:pPr>
  </w:style>
  <w:style w:type="paragraph" w:customStyle="1" w:styleId="line-item-table2">
    <w:name w:val="line-item-table2"/>
    <w:basedOn w:val="a"/>
    <w:pPr>
      <w:spacing w:before="100" w:beforeAutospacing="1" w:after="100" w:afterAutospacing="1"/>
    </w:pPr>
  </w:style>
  <w:style w:type="paragraph" w:customStyle="1" w:styleId="form-remove2">
    <w:name w:val="form-remove2"/>
    <w:basedOn w:val="a"/>
    <w:pPr>
      <w:spacing w:before="60" w:after="100" w:afterAutospacing="1"/>
    </w:pPr>
  </w:style>
  <w:style w:type="paragraph" w:customStyle="1" w:styleId="date2">
    <w:name w:val="date2"/>
    <w:basedOn w:val="a"/>
    <w:pPr>
      <w:spacing w:before="100" w:beforeAutospacing="1" w:after="100" w:afterAutospacing="1"/>
      <w:jc w:val="center"/>
    </w:pPr>
  </w:style>
  <w:style w:type="paragraph" w:customStyle="1" w:styleId="user2">
    <w:name w:val="user2"/>
    <w:basedOn w:val="a"/>
    <w:pPr>
      <w:spacing w:before="100" w:beforeAutospacing="1" w:after="100" w:afterAutospacing="1"/>
      <w:jc w:val="center"/>
    </w:pPr>
  </w:style>
  <w:style w:type="paragraph" w:customStyle="1" w:styleId="notified2">
    <w:name w:val="notified2"/>
    <w:basedOn w:val="a"/>
    <w:pPr>
      <w:spacing w:before="100" w:beforeAutospacing="1" w:after="100" w:afterAutospacing="1"/>
      <w:jc w:val="center"/>
    </w:pPr>
  </w:style>
  <w:style w:type="paragraph" w:customStyle="1" w:styleId="status2">
    <w:name w:val="status2"/>
    <w:basedOn w:val="a"/>
    <w:pPr>
      <w:spacing w:before="100" w:beforeAutospacing="1" w:after="100" w:afterAutospacing="1"/>
      <w:jc w:val="center"/>
    </w:pPr>
  </w:style>
  <w:style w:type="paragraph" w:customStyle="1" w:styleId="message4">
    <w:name w:val="message4"/>
    <w:basedOn w:val="a"/>
    <w:pPr>
      <w:spacing w:before="100" w:beforeAutospacing="1" w:after="100" w:afterAutospacing="1"/>
    </w:pPr>
  </w:style>
  <w:style w:type="paragraph" w:customStyle="1" w:styleId="oet-label2">
    <w:name w:val="oet-label2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form-item31">
    <w:name w:val="form-item31"/>
    <w:basedOn w:val="a"/>
    <w:pPr>
      <w:spacing w:before="30" w:after="240"/>
    </w:pPr>
  </w:style>
  <w:style w:type="paragraph" w:customStyle="1" w:styleId="li-title2">
    <w:name w:val="li-title2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li-amount2">
    <w:name w:val="li-amount2"/>
    <w:basedOn w:val="a"/>
    <w:pPr>
      <w:spacing w:before="100" w:beforeAutospacing="1" w:after="100" w:afterAutospacing="1"/>
      <w:jc w:val="right"/>
    </w:pPr>
  </w:style>
  <w:style w:type="paragraph" w:customStyle="1" w:styleId="form-item32">
    <w:name w:val="form-item32"/>
    <w:basedOn w:val="a"/>
    <w:pPr>
      <w:spacing w:before="30" w:after="240"/>
    </w:pPr>
  </w:style>
  <w:style w:type="paragraph" w:customStyle="1" w:styleId="product-description2">
    <w:name w:val="product-description2"/>
    <w:basedOn w:val="a"/>
    <w:pPr>
      <w:spacing w:before="100" w:beforeAutospacing="1" w:after="100" w:afterAutospacing="1"/>
    </w:pPr>
    <w:rPr>
      <w:sz w:val="17"/>
      <w:szCs w:val="17"/>
    </w:rPr>
  </w:style>
  <w:style w:type="paragraph" w:customStyle="1" w:styleId="form-submit6">
    <w:name w:val="form-submit6"/>
    <w:basedOn w:val="a"/>
  </w:style>
  <w:style w:type="paragraph" w:customStyle="1" w:styleId="form-type-checkbox2">
    <w:name w:val="form-type-checkbox2"/>
    <w:basedOn w:val="a"/>
    <w:pPr>
      <w:spacing w:before="100" w:beforeAutospacing="1" w:after="100" w:afterAutospacing="1"/>
    </w:pPr>
  </w:style>
  <w:style w:type="paragraph" w:customStyle="1" w:styleId="form-submit7">
    <w:name w:val="form-submit7"/>
    <w:basedOn w:val="a"/>
  </w:style>
  <w:style w:type="paragraph" w:customStyle="1" w:styleId="form-item33">
    <w:name w:val="form-item33"/>
    <w:basedOn w:val="a"/>
  </w:style>
  <w:style w:type="paragraph" w:customStyle="1" w:styleId="form-item34">
    <w:name w:val="form-item34"/>
    <w:basedOn w:val="a"/>
    <w:pPr>
      <w:spacing w:before="30" w:after="240"/>
    </w:pPr>
  </w:style>
  <w:style w:type="paragraph" w:customStyle="1" w:styleId="form-item35">
    <w:name w:val="form-item35"/>
    <w:basedOn w:val="a"/>
    <w:pPr>
      <w:spacing w:before="30" w:after="240"/>
      <w:ind w:right="240"/>
    </w:pPr>
  </w:style>
  <w:style w:type="paragraph" w:customStyle="1" w:styleId="form-item36">
    <w:name w:val="form-item36"/>
    <w:basedOn w:val="a"/>
    <w:pPr>
      <w:spacing w:before="30" w:after="30"/>
    </w:pPr>
  </w:style>
  <w:style w:type="character" w:customStyle="1" w:styleId="icon6">
    <w:name w:val="icon6"/>
    <w:basedOn w:val="a0"/>
    <w:rPr>
      <w:shd w:val="clear" w:color="auto" w:fill="auto"/>
    </w:rPr>
  </w:style>
  <w:style w:type="character" w:customStyle="1" w:styleId="icon7">
    <w:name w:val="icon7"/>
    <w:basedOn w:val="a0"/>
    <w:rPr>
      <w:shd w:val="clear" w:color="auto" w:fill="auto"/>
    </w:rPr>
  </w:style>
  <w:style w:type="character" w:customStyle="1" w:styleId="icon8">
    <w:name w:val="icon8"/>
    <w:basedOn w:val="a0"/>
    <w:rPr>
      <w:shd w:val="clear" w:color="auto" w:fill="auto"/>
    </w:rPr>
  </w:style>
  <w:style w:type="character" w:customStyle="1" w:styleId="icon9">
    <w:name w:val="icon9"/>
    <w:basedOn w:val="a0"/>
    <w:rPr>
      <w:shd w:val="clear" w:color="auto" w:fill="auto"/>
    </w:rPr>
  </w:style>
  <w:style w:type="character" w:customStyle="1" w:styleId="icon10">
    <w:name w:val="icon10"/>
    <w:basedOn w:val="a0"/>
    <w:rPr>
      <w:shd w:val="clear" w:color="auto" w:fill="auto"/>
    </w:rPr>
  </w:style>
  <w:style w:type="paragraph" w:customStyle="1" w:styleId="form-item37">
    <w:name w:val="form-item37"/>
    <w:basedOn w:val="a"/>
  </w:style>
  <w:style w:type="paragraph" w:customStyle="1" w:styleId="form-item38">
    <w:name w:val="form-item38"/>
    <w:basedOn w:val="a"/>
  </w:style>
  <w:style w:type="paragraph" w:customStyle="1" w:styleId="form-item-name2">
    <w:name w:val="form-item-name2"/>
    <w:basedOn w:val="a"/>
    <w:pPr>
      <w:spacing w:before="100" w:beforeAutospacing="1" w:after="100" w:afterAutospacing="1"/>
      <w:ind w:right="240"/>
    </w:pPr>
  </w:style>
  <w:style w:type="paragraph" w:customStyle="1" w:styleId="user-picture2">
    <w:name w:val="user-picture2"/>
    <w:basedOn w:val="a"/>
    <w:pPr>
      <w:spacing w:after="240"/>
      <w:ind w:right="240"/>
    </w:pPr>
  </w:style>
  <w:style w:type="paragraph" w:customStyle="1" w:styleId="views-exposed-widget2">
    <w:name w:val="views-exposed-widget2"/>
    <w:basedOn w:val="a"/>
    <w:pPr>
      <w:spacing w:before="100" w:beforeAutospacing="1" w:after="100" w:afterAutospacing="1"/>
    </w:pPr>
  </w:style>
  <w:style w:type="paragraph" w:customStyle="1" w:styleId="form-submit8">
    <w:name w:val="form-submit8"/>
    <w:basedOn w:val="a"/>
    <w:pPr>
      <w:spacing w:before="384"/>
      <w:ind w:left="75" w:right="75"/>
    </w:pPr>
  </w:style>
  <w:style w:type="paragraph" w:customStyle="1" w:styleId="form-item39">
    <w:name w:val="form-item39"/>
    <w:basedOn w:val="a"/>
  </w:style>
  <w:style w:type="paragraph" w:customStyle="1" w:styleId="form-submit9">
    <w:name w:val="form-submit9"/>
    <w:basedOn w:val="a"/>
    <w:pPr>
      <w:ind w:left="75" w:right="75"/>
    </w:pPr>
  </w:style>
  <w:style w:type="paragraph" w:customStyle="1" w:styleId="nav-toggle2">
    <w:name w:val="nav-toggle2"/>
    <w:basedOn w:val="a"/>
    <w:pPr>
      <w:spacing w:before="100" w:beforeAutospacing="1" w:after="100" w:afterAutospacing="1"/>
    </w:pPr>
    <w:rPr>
      <w:vanish/>
    </w:rPr>
  </w:style>
  <w:style w:type="paragraph" w:customStyle="1" w:styleId="expanded4">
    <w:name w:val="expanded4"/>
    <w:basedOn w:val="a"/>
    <w:rPr>
      <w:sz w:val="27"/>
      <w:szCs w:val="27"/>
    </w:rPr>
  </w:style>
  <w:style w:type="paragraph" w:customStyle="1" w:styleId="collapsed4">
    <w:name w:val="collapsed4"/>
    <w:basedOn w:val="a"/>
    <w:rPr>
      <w:sz w:val="27"/>
      <w:szCs w:val="27"/>
    </w:rPr>
  </w:style>
  <w:style w:type="paragraph" w:customStyle="1" w:styleId="leaf4">
    <w:name w:val="leaf4"/>
    <w:basedOn w:val="a"/>
    <w:rPr>
      <w:sz w:val="27"/>
      <w:szCs w:val="27"/>
    </w:rPr>
  </w:style>
  <w:style w:type="paragraph" w:customStyle="1" w:styleId="nivo-controlnav2">
    <w:name w:val="nivo-controlnav2"/>
    <w:basedOn w:val="a"/>
    <w:pPr>
      <w:spacing w:before="100" w:beforeAutospacing="1" w:after="100" w:afterAutospacing="1"/>
    </w:pPr>
  </w:style>
  <w:style w:type="paragraph" w:customStyle="1" w:styleId="post2">
    <w:name w:val="post2"/>
    <w:basedOn w:val="a"/>
  </w:style>
  <w:style w:type="paragraph" w:customStyle="1" w:styleId="slide-image2">
    <w:name w:val="slide-image2"/>
    <w:basedOn w:val="a"/>
    <w:pPr>
      <w:shd w:val="clear" w:color="auto" w:fill="E9E9E9"/>
      <w:spacing w:before="100" w:beforeAutospacing="1" w:after="100" w:afterAutospacing="1"/>
    </w:pPr>
  </w:style>
  <w:style w:type="paragraph" w:customStyle="1" w:styleId="entry-header2">
    <w:name w:val="entry-header2"/>
    <w:basedOn w:val="a"/>
    <w:pPr>
      <w:spacing w:before="100" w:beforeAutospacing="1" w:after="100" w:afterAutospacing="1"/>
      <w:ind w:left="595"/>
    </w:pPr>
  </w:style>
  <w:style w:type="paragraph" w:customStyle="1" w:styleId="entry-summary2">
    <w:name w:val="entry-summary2"/>
    <w:basedOn w:val="a"/>
    <w:pPr>
      <w:spacing w:before="100" w:beforeAutospacing="1" w:after="100" w:afterAutospacing="1"/>
      <w:ind w:left="595"/>
    </w:pPr>
  </w:style>
  <w:style w:type="paragraph" w:customStyle="1" w:styleId="entry-title2">
    <w:name w:val="entry-title2"/>
    <w:basedOn w:val="a"/>
    <w:pPr>
      <w:spacing w:before="100" w:beforeAutospacing="1" w:after="225"/>
    </w:pPr>
  </w:style>
  <w:style w:type="paragraph" w:customStyle="1" w:styleId="content-sidebar-wrap4">
    <w:name w:val="content-sidebar-wrap4"/>
    <w:basedOn w:val="a"/>
    <w:pPr>
      <w:spacing w:before="100" w:beforeAutospacing="1" w:after="100" w:afterAutospacing="1"/>
    </w:pPr>
  </w:style>
  <w:style w:type="paragraph" w:customStyle="1" w:styleId="content-sidebar-wrap5">
    <w:name w:val="content-sidebar-wrap5"/>
    <w:basedOn w:val="a"/>
    <w:pPr>
      <w:spacing w:before="100" w:beforeAutospacing="1" w:after="100" w:afterAutospacing="1"/>
    </w:pPr>
  </w:style>
  <w:style w:type="paragraph" w:customStyle="1" w:styleId="content-sidebar-wrap6">
    <w:name w:val="content-sidebar-wrap6"/>
    <w:basedOn w:val="a"/>
    <w:pPr>
      <w:spacing w:before="100" w:beforeAutospacing="1" w:after="100" w:afterAutospacing="1"/>
    </w:pPr>
  </w:style>
  <w:style w:type="paragraph" w:customStyle="1" w:styleId="title6">
    <w:name w:val="title6"/>
    <w:basedOn w:val="a"/>
    <w:pPr>
      <w:spacing w:before="100" w:beforeAutospacing="1" w:after="100" w:afterAutospacing="1" w:line="480" w:lineRule="auto"/>
    </w:pPr>
    <w:rPr>
      <w:sz w:val="21"/>
      <w:szCs w:val="21"/>
    </w:rPr>
  </w:style>
  <w:style w:type="paragraph" w:customStyle="1" w:styleId="choices2">
    <w:name w:val="choices2"/>
    <w:basedOn w:val="a"/>
  </w:style>
  <w:style w:type="paragraph" w:customStyle="1" w:styleId="field-item2">
    <w:name w:val="field-item2"/>
    <w:basedOn w:val="a"/>
    <w:pPr>
      <w:ind w:right="240"/>
    </w:pPr>
  </w:style>
  <w:style w:type="paragraph" w:customStyle="1" w:styleId="fieldset-wrapper4">
    <w:name w:val="fieldset-wrapper4"/>
    <w:basedOn w:val="a"/>
    <w:pPr>
      <w:spacing w:after="100" w:afterAutospacing="1"/>
    </w:pPr>
  </w:style>
  <w:style w:type="paragraph" w:customStyle="1" w:styleId="form-item40">
    <w:name w:val="form-item40"/>
    <w:basedOn w:val="a"/>
    <w:pPr>
      <w:spacing w:before="30" w:after="240"/>
    </w:pPr>
  </w:style>
  <w:style w:type="paragraph" w:customStyle="1" w:styleId="block2">
    <w:name w:val="block2"/>
    <w:basedOn w:val="a"/>
  </w:style>
  <w:style w:type="paragraph" w:customStyle="1" w:styleId="column3">
    <w:name w:val="column3"/>
    <w:basedOn w:val="a"/>
    <w:pPr>
      <w:spacing w:before="1" w:after="1"/>
    </w:pPr>
  </w:style>
  <w:style w:type="paragraph" w:customStyle="1" w:styleId="column-title3">
    <w:name w:val="column-title3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column4">
    <w:name w:val="column4"/>
    <w:basedOn w:val="a"/>
    <w:pPr>
      <w:spacing w:after="1"/>
      <w:ind w:left="357"/>
    </w:pPr>
    <w:rPr>
      <w:color w:val="4E4B4B"/>
    </w:rPr>
  </w:style>
  <w:style w:type="paragraph" w:customStyle="1" w:styleId="column-title4">
    <w:name w:val="column-title4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text-center2">
    <w:name w:val="text-center2"/>
    <w:basedOn w:val="a"/>
    <w:pPr>
      <w:spacing w:before="100" w:beforeAutospacing="1" w:after="100" w:afterAutospacing="1"/>
      <w:jc w:val="center"/>
    </w:pPr>
  </w:style>
  <w:style w:type="paragraph" w:customStyle="1" w:styleId="text-right2">
    <w:name w:val="text-right2"/>
    <w:basedOn w:val="a"/>
    <w:pPr>
      <w:spacing w:before="100" w:beforeAutospacing="1" w:after="100" w:afterAutospacing="1"/>
      <w:jc w:val="right"/>
    </w:pPr>
  </w:style>
  <w:style w:type="paragraph" w:customStyle="1" w:styleId="field-name-field-image3">
    <w:name w:val="field-name-field-image3"/>
    <w:basedOn w:val="a"/>
    <w:pPr>
      <w:spacing w:before="100" w:beforeAutospacing="1" w:after="100" w:afterAutospacing="1"/>
    </w:pPr>
  </w:style>
  <w:style w:type="paragraph" w:customStyle="1" w:styleId="field-name-field-image4">
    <w:name w:val="field-name-field-image4"/>
    <w:basedOn w:val="a"/>
    <w:pPr>
      <w:spacing w:before="100" w:beforeAutospacing="1" w:after="100" w:afterAutospacing="1"/>
    </w:pPr>
  </w:style>
  <w:style w:type="paragraph" w:customStyle="1" w:styleId="title-package2">
    <w:name w:val="title-package2"/>
    <w:basedOn w:val="a"/>
    <w:pPr>
      <w:spacing w:before="100" w:beforeAutospacing="1" w:after="100" w:afterAutospacing="1"/>
    </w:pPr>
    <w:rPr>
      <w:color w:val="5E3F26"/>
      <w:sz w:val="30"/>
      <w:szCs w:val="30"/>
    </w:rPr>
  </w:style>
  <w:style w:type="paragraph" w:customStyle="1" w:styleId="content2">
    <w:name w:val="content2"/>
    <w:basedOn w:val="a"/>
    <w:pPr>
      <w:spacing w:after="100" w:afterAutospacing="1"/>
    </w:pPr>
  </w:style>
  <w:style w:type="paragraph" w:customStyle="1" w:styleId="form-text2">
    <w:name w:val="form-text2"/>
    <w:basedOn w:val="a"/>
    <w:pPr>
      <w:pBdr>
        <w:top w:val="single" w:sz="6" w:space="6" w:color="C7C7C7"/>
        <w:left w:val="single" w:sz="6" w:space="6" w:color="C7C7C7"/>
        <w:bottom w:val="single" w:sz="6" w:space="6" w:color="C7C7C7"/>
        <w:right w:val="single" w:sz="6" w:space="6" w:color="C7C7C7"/>
      </w:pBdr>
      <w:spacing w:before="100" w:beforeAutospacing="1" w:after="100" w:afterAutospacing="1"/>
      <w:ind w:right="75"/>
    </w:pPr>
  </w:style>
  <w:style w:type="paragraph" w:customStyle="1" w:styleId="form-submit10">
    <w:name w:val="form-submit10"/>
    <w:basedOn w:val="a"/>
    <w:pPr>
      <w:spacing w:before="75" w:after="75"/>
      <w:ind w:left="75" w:right="75" w:hanging="18913"/>
    </w:pPr>
  </w:style>
  <w:style w:type="paragraph" w:customStyle="1" w:styleId="form-actions7">
    <w:name w:val="form-actions7"/>
    <w:basedOn w:val="a"/>
    <w:pPr>
      <w:spacing w:before="240" w:after="240"/>
    </w:pPr>
  </w:style>
  <w:style w:type="paragraph" w:customStyle="1" w:styleId="text-download2">
    <w:name w:val="text-download2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views-field-changed2">
    <w:name w:val="views-field-changed2"/>
    <w:basedOn w:val="a"/>
    <w:pPr>
      <w:spacing w:before="100" w:beforeAutospacing="1" w:after="100" w:afterAutospacing="1"/>
    </w:pPr>
  </w:style>
  <w:style w:type="paragraph" w:customStyle="1" w:styleId="field-name-uc-product-image2">
    <w:name w:val="field-name-uc-product-image2"/>
    <w:basedOn w:val="a"/>
    <w:pPr>
      <w:pBdr>
        <w:top w:val="double" w:sz="6" w:space="4" w:color="EDEDED"/>
        <w:left w:val="double" w:sz="6" w:space="0" w:color="EDEDED"/>
        <w:bottom w:val="double" w:sz="6" w:space="0" w:color="EDEDED"/>
        <w:right w:val="double" w:sz="6" w:space="0" w:color="EDEDED"/>
      </w:pBdr>
      <w:shd w:val="clear" w:color="auto" w:fill="FBFBFB"/>
      <w:spacing w:before="100" w:beforeAutospacing="1" w:after="100" w:afterAutospacing="1"/>
      <w:ind w:left="300"/>
      <w:jc w:val="center"/>
    </w:pPr>
  </w:style>
  <w:style w:type="paragraph" w:customStyle="1" w:styleId="field-name-body2">
    <w:name w:val="field-name-body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form-actions8">
    <w:name w:val="form-actions8"/>
    <w:basedOn w:val="a"/>
    <w:pPr>
      <w:spacing w:after="240"/>
    </w:pPr>
  </w:style>
  <w:style w:type="paragraph" w:customStyle="1" w:styleId="views-row4">
    <w:name w:val="views-row4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row5">
    <w:name w:val="views-row5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field-field-count3">
    <w:name w:val="views-field-field-count3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field-count4">
    <w:name w:val="views-field-field-count4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uc-product-image3">
    <w:name w:val="views-field-uc-product-image3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uc-product-image4">
    <w:name w:val="views-field-uc-product-image4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3">
    <w:name w:val="views-field-view-node3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4">
    <w:name w:val="views-field-view-node4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sell-price4">
    <w:name w:val="views-field-sell-price4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views-field-sell-price5">
    <w:name w:val="views-field-sell-price5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form-actions9">
    <w:name w:val="form-actions9"/>
    <w:basedOn w:val="a"/>
  </w:style>
  <w:style w:type="paragraph" w:customStyle="1" w:styleId="form-actions10">
    <w:name w:val="form-actions10"/>
    <w:basedOn w:val="a"/>
  </w:style>
  <w:style w:type="paragraph" w:customStyle="1" w:styleId="form-item-panes-payment-payment-method2">
    <w:name w:val="form-item-panes-payment-payment-method2"/>
    <w:basedOn w:val="a"/>
    <w:pPr>
      <w:spacing w:before="100" w:beforeAutospacing="1" w:after="100" w:afterAutospacing="1"/>
    </w:pPr>
    <w:rPr>
      <w:color w:val="0174B8"/>
      <w:sz w:val="27"/>
      <w:szCs w:val="27"/>
    </w:rPr>
  </w:style>
  <w:style w:type="paragraph" w:customStyle="1" w:styleId="views-field-buyitnowbutton3">
    <w:name w:val="views-field-buyitnowbutton3"/>
    <w:basedOn w:val="a"/>
    <w:pPr>
      <w:spacing w:before="100" w:beforeAutospacing="1" w:after="100" w:afterAutospacing="1"/>
    </w:pPr>
  </w:style>
  <w:style w:type="paragraph" w:customStyle="1" w:styleId="views-row6">
    <w:name w:val="views-row6"/>
    <w:basedOn w:val="a"/>
    <w:pPr>
      <w:spacing w:before="100" w:beforeAutospacing="1" w:after="100" w:afterAutospacing="1"/>
    </w:pPr>
  </w:style>
  <w:style w:type="paragraph" w:customStyle="1" w:styleId="form-actions11">
    <w:name w:val="form-actions11"/>
    <w:basedOn w:val="a"/>
  </w:style>
  <w:style w:type="paragraph" w:customStyle="1" w:styleId="views-field-field-package2">
    <w:name w:val="views-field-field-package2"/>
    <w:basedOn w:val="a"/>
    <w:pPr>
      <w:spacing w:before="100" w:beforeAutospacing="1" w:after="100" w:afterAutospacing="1"/>
    </w:pPr>
    <w:rPr>
      <w:b/>
      <w:bCs/>
    </w:rPr>
  </w:style>
  <w:style w:type="paragraph" w:customStyle="1" w:styleId="views-field-sell-price6">
    <w:name w:val="views-field-sell-price6"/>
    <w:basedOn w:val="a"/>
    <w:pPr>
      <w:spacing w:before="100" w:beforeAutospacing="1" w:after="100" w:afterAutospacing="1"/>
      <w:jc w:val="right"/>
    </w:pPr>
    <w:rPr>
      <w:b/>
      <w:bCs/>
      <w:color w:val="DA8A20"/>
      <w:sz w:val="30"/>
      <w:szCs w:val="30"/>
    </w:rPr>
  </w:style>
  <w:style w:type="paragraph" w:customStyle="1" w:styleId="views-field-buyitnowbutton4">
    <w:name w:val="views-field-buyitnowbutton4"/>
    <w:basedOn w:val="a"/>
    <w:pPr>
      <w:spacing w:before="100" w:beforeAutospacing="1" w:after="100" w:afterAutospacing="1"/>
    </w:pPr>
  </w:style>
  <w:style w:type="paragraph" w:customStyle="1" w:styleId="form-actions12">
    <w:name w:val="form-actions12"/>
    <w:basedOn w:val="a"/>
    <w:pPr>
      <w:spacing w:after="240"/>
    </w:pPr>
  </w:style>
  <w:style w:type="paragraph" w:customStyle="1" w:styleId="cart-block-items2">
    <w:name w:val="cart-block-items2"/>
    <w:basedOn w:val="a"/>
    <w:pPr>
      <w:spacing w:before="100" w:beforeAutospacing="1" w:after="100" w:afterAutospacing="1" w:line="264" w:lineRule="atLeast"/>
    </w:pPr>
    <w:rPr>
      <w:sz w:val="21"/>
      <w:szCs w:val="21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Pr>
      <w:rFonts w:ascii="Arial" w:eastAsiaTheme="minorEastAsia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Pr>
      <w:rFonts w:ascii="Arial" w:eastAsiaTheme="minorEastAsia" w:hAnsi="Arial" w:cs="Arial"/>
      <w:vanish/>
      <w:sz w:val="16"/>
      <w:szCs w:val="16"/>
    </w:rPr>
  </w:style>
  <w:style w:type="paragraph" w:customStyle="1" w:styleId="leaf5">
    <w:name w:val="leaf5"/>
    <w:basedOn w:val="a"/>
  </w:style>
  <w:style w:type="character" w:customStyle="1" w:styleId="title-package3">
    <w:name w:val="title-package3"/>
    <w:basedOn w:val="a0"/>
    <w:rPr>
      <w:vanish w:val="0"/>
      <w:webHidden w:val="0"/>
      <w:color w:val="5E3F26"/>
      <w:sz w:val="30"/>
      <w:szCs w:val="30"/>
      <w:specVanish w:val="0"/>
    </w:rPr>
  </w:style>
  <w:style w:type="character" w:customStyle="1" w:styleId="rdf-meta">
    <w:name w:val="rdf-meta"/>
    <w:basedOn w:val="a0"/>
  </w:style>
  <w:style w:type="character" w:customStyle="1" w:styleId="views-field">
    <w:name w:val="views-field"/>
    <w:basedOn w:val="a0"/>
  </w:style>
  <w:style w:type="character" w:customStyle="1" w:styleId="views-label">
    <w:name w:val="views-label"/>
    <w:basedOn w:val="a0"/>
  </w:style>
  <w:style w:type="character" w:customStyle="1" w:styleId="field-content">
    <w:name w:val="field-content"/>
    <w:basedOn w:val="a0"/>
  </w:style>
  <w:style w:type="character" w:customStyle="1" w:styleId="uc-price1">
    <w:name w:val="uc-price1"/>
    <w:basedOn w:val="a0"/>
  </w:style>
  <w:style w:type="character" w:customStyle="1" w:styleId="text-download3">
    <w:name w:val="text-download3"/>
    <w:basedOn w:val="a0"/>
    <w:rPr>
      <w:b/>
      <w:bCs/>
      <w:sz w:val="30"/>
      <w:szCs w:val="30"/>
    </w:rPr>
  </w:style>
  <w:style w:type="paragraph" w:customStyle="1" w:styleId="commentforbidden">
    <w:name w:val="comment_forbidden"/>
    <w:basedOn w:val="a"/>
    <w:pPr>
      <w:spacing w:before="100" w:beforeAutospacing="1" w:after="100" w:afterAutospacing="1"/>
    </w:pPr>
  </w:style>
  <w:style w:type="paragraph" w:customStyle="1" w:styleId="copyright1">
    <w:name w:val="copyright1"/>
    <w:basedOn w:val="a"/>
  </w:style>
  <w:style w:type="paragraph" w:styleId="a8">
    <w:name w:val="No Spacing"/>
    <w:uiPriority w:val="1"/>
    <w:qFormat/>
    <w:rsid w:val="00AB78CD"/>
    <w:rPr>
      <w:sz w:val="24"/>
      <w:szCs w:val="24"/>
    </w:rPr>
  </w:style>
  <w:style w:type="paragraph" w:customStyle="1" w:styleId="11">
    <w:name w:val="Обычный1"/>
    <w:rsid w:val="00AB78CD"/>
    <w:pPr>
      <w:widowControl w:val="0"/>
      <w:snapToGrid w:val="0"/>
    </w:pPr>
    <w:rPr>
      <w:rFonts w:ascii="Arial" w:hAnsi="Arial"/>
    </w:rPr>
  </w:style>
  <w:style w:type="paragraph" w:styleId="a9">
    <w:name w:val="header"/>
    <w:basedOn w:val="a"/>
    <w:link w:val="aa"/>
    <w:uiPriority w:val="99"/>
    <w:unhideWhenUsed/>
    <w:rsid w:val="004105C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105C7"/>
    <w:rPr>
      <w:rFonts w:eastAsiaTheme="minorEastAsia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4105C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105C7"/>
    <w:rPr>
      <w:rFonts w:eastAsiaTheme="minorEastAsia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4105C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105C7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14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01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84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6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26252">
                      <w:marLeft w:val="0"/>
                      <w:marRight w:val="0"/>
                      <w:marTop w:val="3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04591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5586221">
      <w:marLeft w:val="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10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973701">
              <w:marLeft w:val="0"/>
              <w:marRight w:val="0"/>
              <w:marTop w:val="75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69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49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86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516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619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259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75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4857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861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57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87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7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34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8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73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92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59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088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43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41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059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752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763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8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258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2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0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6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49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3717">
      <w:marLeft w:val="0"/>
      <w:marRight w:val="0"/>
      <w:marTop w:val="0"/>
      <w:marBottom w:val="0"/>
      <w:divBdr>
        <w:top w:val="single" w:sz="6" w:space="0" w:color="CFD7DB"/>
        <w:left w:val="none" w:sz="0" w:space="0" w:color="auto"/>
        <w:bottom w:val="none" w:sz="0" w:space="0" w:color="auto"/>
        <w:right w:val="none" w:sz="0" w:space="0" w:color="auto"/>
      </w:divBdr>
      <w:divsChild>
        <w:div w:id="169879027">
          <w:marLeft w:val="0"/>
          <w:marRight w:val="0"/>
          <w:marTop w:val="0"/>
          <w:marBottom w:val="0"/>
          <w:divBdr>
            <w:top w:val="single" w:sz="6" w:space="8" w:color="3B3C3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69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8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hrana-tryda.com/node/1984" TargetMode="External"/><Relationship Id="rId13" Type="http://schemas.openxmlformats.org/officeDocument/2006/relationships/image" Target="https://ohrana-tryda.com/files/img1/p3.jpg" TargetMode="External"/><Relationship Id="rId18" Type="http://schemas.openxmlformats.org/officeDocument/2006/relationships/image" Target="https://ohrana-tryda.com/files/img1/p8.jpg" TargetMode="External"/><Relationship Id="rId26" Type="http://schemas.openxmlformats.org/officeDocument/2006/relationships/fontTable" Target="fontTable.xml"/><Relationship Id="rId3" Type="http://schemas.openxmlformats.org/officeDocument/2006/relationships/image" Target="https://ohrana-tryda.com/themes/professional/images/page-bg.jpg" TargetMode="External"/><Relationship Id="rId21" Type="http://schemas.openxmlformats.org/officeDocument/2006/relationships/image" Target="https://ohrana-tryda.com/files/img1/p11.jpg" TargetMode="External"/><Relationship Id="rId7" Type="http://schemas.openxmlformats.org/officeDocument/2006/relationships/endnotes" Target="endnotes.xml"/><Relationship Id="rId12" Type="http://schemas.openxmlformats.org/officeDocument/2006/relationships/image" Target="https://ohrana-tryda.com/files/img1/p2.jpg" TargetMode="External"/><Relationship Id="rId17" Type="http://schemas.openxmlformats.org/officeDocument/2006/relationships/image" Target="https://ohrana-tryda.com/files/img1/p7.jpg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https://ohrana-tryda.com/files/img1/p6.jpg" TargetMode="External"/><Relationship Id="rId20" Type="http://schemas.openxmlformats.org/officeDocument/2006/relationships/image" Target="https://ohrana-tryda.com/files/img1/p10.jpg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https://ohrana-tryda.com/files/img1/WN2EQlnkUYU.jpg" TargetMode="External"/><Relationship Id="rId24" Type="http://schemas.openxmlformats.org/officeDocument/2006/relationships/image" Target="https://ohrana-tryda.com/files/img1/p14.jpg" TargetMode="External"/><Relationship Id="rId5" Type="http://schemas.openxmlformats.org/officeDocument/2006/relationships/webSettings" Target="webSettings.xml"/><Relationship Id="rId15" Type="http://schemas.openxmlformats.org/officeDocument/2006/relationships/image" Target="https://ohrana-tryda.com/files/img1/p5.jpg" TargetMode="External"/><Relationship Id="rId23" Type="http://schemas.openxmlformats.org/officeDocument/2006/relationships/image" Target="https://ohrana-tryda.com/files/img1/p13.jpg" TargetMode="External"/><Relationship Id="rId10" Type="http://schemas.openxmlformats.org/officeDocument/2006/relationships/hyperlink" Target="https://ohrana-tryda.com/node/2093" TargetMode="External"/><Relationship Id="rId19" Type="http://schemas.openxmlformats.org/officeDocument/2006/relationships/image" Target="https://ohrana-tryda.com/files/img1/p9.jp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hrana-tryda.com/node/3979" TargetMode="External"/><Relationship Id="rId14" Type="http://schemas.openxmlformats.org/officeDocument/2006/relationships/image" Target="https://ohrana-tryda.com/files/img1/p4.jpg" TargetMode="External"/><Relationship Id="rId22" Type="http://schemas.openxmlformats.org/officeDocument/2006/relationships/image" Target="https://ohrana-tryda.com/files/img1/p12.jp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35</Pages>
  <Words>6242</Words>
  <Characters>48861</Characters>
  <Application>Microsoft Office Word</Application>
  <DocSecurity>0</DocSecurity>
  <Lines>407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об организации питания в школе | Охрана и безопасность труда в школе и ДОУ</vt:lpstr>
    </vt:vector>
  </TitlesOfParts>
  <Company/>
  <LinksUpToDate>false</LinksUpToDate>
  <CharactersWithSpaces>54994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об организации питания в школе | Охрана и безопасность труда в школе и ДОУ</dc:title>
  <dc:subject/>
  <dc:creator>Максим Перевертайлов</dc:creator>
  <cp:keywords/>
  <dc:description/>
  <cp:lastModifiedBy>Максим Перевертайлов</cp:lastModifiedBy>
  <cp:revision>3</cp:revision>
  <cp:lastPrinted>2024-08-29T13:06:00Z</cp:lastPrinted>
  <dcterms:created xsi:type="dcterms:W3CDTF">2024-08-29T13:05:00Z</dcterms:created>
  <dcterms:modified xsi:type="dcterms:W3CDTF">2024-08-29T13:09:00Z</dcterms:modified>
</cp:coreProperties>
</file>